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3E0" w:rsidRPr="00221594" w:rsidRDefault="001243E0" w:rsidP="001243E0">
      <w:pPr>
        <w:jc w:val="center"/>
        <w:rPr>
          <w:rFonts w:cs="Times New Roman"/>
          <w:b/>
        </w:rPr>
      </w:pPr>
      <w:r w:rsidRPr="00221594">
        <w:rPr>
          <w:rFonts w:cs="Times New Roman"/>
          <w:b/>
        </w:rPr>
        <w:t>3</w:t>
      </w:r>
      <w:r w:rsidRPr="00221594">
        <w:rPr>
          <w:rFonts w:cs="Times New Roman"/>
          <w:b/>
          <w:vertAlign w:val="superscript"/>
        </w:rPr>
        <w:t>rd</w:t>
      </w:r>
      <w:r w:rsidRPr="00221594">
        <w:rPr>
          <w:rFonts w:cs="Times New Roman"/>
          <w:b/>
        </w:rPr>
        <w:t xml:space="preserve"> POLYNESIAN LEADERS GROUP MEETING</w:t>
      </w:r>
    </w:p>
    <w:p w:rsidR="001243E0" w:rsidRPr="00221594" w:rsidRDefault="001243E0" w:rsidP="001243E0">
      <w:pPr>
        <w:jc w:val="center"/>
        <w:rPr>
          <w:rFonts w:cs="Times New Roman"/>
          <w:b/>
        </w:rPr>
      </w:pPr>
      <w:r w:rsidRPr="00221594">
        <w:rPr>
          <w:rFonts w:cs="Times New Roman"/>
          <w:b/>
        </w:rPr>
        <w:t>Auckland, New Zealand</w:t>
      </w:r>
    </w:p>
    <w:p w:rsidR="001243E0" w:rsidRPr="00221594" w:rsidRDefault="001243E0" w:rsidP="001243E0">
      <w:pPr>
        <w:jc w:val="center"/>
        <w:rPr>
          <w:rFonts w:cs="Times New Roman"/>
          <w:b/>
        </w:rPr>
      </w:pPr>
      <w:r w:rsidRPr="00221594">
        <w:rPr>
          <w:rFonts w:cs="Times New Roman"/>
          <w:b/>
        </w:rPr>
        <w:t>30 August 2013</w:t>
      </w:r>
    </w:p>
    <w:p w:rsidR="001243E0" w:rsidRPr="00221594" w:rsidRDefault="008D0972" w:rsidP="00434816">
      <w:pPr>
        <w:jc w:val="center"/>
        <w:rPr>
          <w:rFonts w:cs="Times New Roman"/>
          <w:b/>
        </w:rPr>
      </w:pPr>
      <w:r w:rsidRPr="00221594">
        <w:rPr>
          <w:rFonts w:cs="Times New Roman"/>
          <w:b/>
        </w:rPr>
        <w:t>COMMUNIQUE AND OUTCOMES</w:t>
      </w:r>
    </w:p>
    <w:p w:rsidR="001243E0" w:rsidRPr="00221594" w:rsidRDefault="00A30CBC" w:rsidP="001243E0">
      <w:pPr>
        <w:jc w:val="both"/>
        <w:rPr>
          <w:rFonts w:cs="Times New Roman"/>
        </w:rPr>
      </w:pPr>
      <w:r w:rsidRPr="00221594">
        <w:rPr>
          <w:rFonts w:cs="Times New Roman"/>
        </w:rPr>
        <w:br/>
      </w:r>
      <w:r w:rsidR="001243E0" w:rsidRPr="00221594">
        <w:rPr>
          <w:rFonts w:cs="Times New Roman"/>
        </w:rPr>
        <w:t>The Heads of Government of the member countries of the Polynesian Leaders Group (PLG) met in Auckland, New Zealand on 30 August 2013 for the third time since its inception in November 2011. The 3</w:t>
      </w:r>
      <w:r w:rsidR="001243E0" w:rsidRPr="00221594">
        <w:rPr>
          <w:rFonts w:cs="Times New Roman"/>
          <w:vertAlign w:val="superscript"/>
        </w:rPr>
        <w:t>rd</w:t>
      </w:r>
      <w:r w:rsidR="001243E0" w:rsidRPr="00221594">
        <w:rPr>
          <w:rFonts w:cs="Times New Roman"/>
        </w:rPr>
        <w:t xml:space="preserve"> Polynesian Leaders Group Meeting was attended by the Prime Ministers of the Cook Islands, Samoa, Tuvalu, the Premier of Niue, the President of French Polynesia</w:t>
      </w:r>
      <w:r w:rsidR="00600F60" w:rsidRPr="00221594">
        <w:rPr>
          <w:rFonts w:cs="Times New Roman"/>
        </w:rPr>
        <w:t xml:space="preserve">, </w:t>
      </w:r>
      <w:r w:rsidR="001243E0" w:rsidRPr="00221594">
        <w:rPr>
          <w:rFonts w:cs="Times New Roman"/>
        </w:rPr>
        <w:t xml:space="preserve">and </w:t>
      </w:r>
      <w:r w:rsidR="00074CE8" w:rsidRPr="00221594">
        <w:rPr>
          <w:rFonts w:cs="Times New Roman"/>
        </w:rPr>
        <w:t>Minister</w:t>
      </w:r>
      <w:r w:rsidR="004467B2" w:rsidRPr="00221594">
        <w:rPr>
          <w:rFonts w:cs="Times New Roman"/>
        </w:rPr>
        <w:t xml:space="preserve">s from </w:t>
      </w:r>
      <w:r w:rsidR="001243E0" w:rsidRPr="00221594">
        <w:rPr>
          <w:rFonts w:cs="Times New Roman"/>
        </w:rPr>
        <w:t>Tokelau</w:t>
      </w:r>
      <w:r w:rsidR="00074CE8" w:rsidRPr="00221594">
        <w:rPr>
          <w:rFonts w:cs="Times New Roman"/>
        </w:rPr>
        <w:t xml:space="preserve"> and </w:t>
      </w:r>
      <w:r w:rsidR="004467B2" w:rsidRPr="00221594">
        <w:rPr>
          <w:rFonts w:cs="Times New Roman"/>
        </w:rPr>
        <w:t>the Kingdom of</w:t>
      </w:r>
      <w:r w:rsidR="00074CE8" w:rsidRPr="00221594">
        <w:rPr>
          <w:rFonts w:cs="Times New Roman"/>
        </w:rPr>
        <w:t xml:space="preserve"> Tonga.  A</w:t>
      </w:r>
      <w:r w:rsidR="001243E0" w:rsidRPr="00221594">
        <w:rPr>
          <w:rFonts w:cs="Times New Roman"/>
        </w:rPr>
        <w:t xml:space="preserve">pologies were conveyed </w:t>
      </w:r>
      <w:r w:rsidR="004467B2" w:rsidRPr="00221594">
        <w:rPr>
          <w:rFonts w:cs="Times New Roman"/>
        </w:rPr>
        <w:t>from</w:t>
      </w:r>
      <w:r w:rsidR="001243E0" w:rsidRPr="00221594">
        <w:rPr>
          <w:rFonts w:cs="Times New Roman"/>
        </w:rPr>
        <w:t xml:space="preserve"> the Prime Minister of Tonga</w:t>
      </w:r>
      <w:r w:rsidR="00074CE8" w:rsidRPr="00221594">
        <w:rPr>
          <w:rFonts w:cs="Times New Roman"/>
        </w:rPr>
        <w:t xml:space="preserve">, </w:t>
      </w:r>
      <w:ins w:id="0" w:author="Eric" w:date="2013-08-30T19:56:00Z">
        <w:r w:rsidR="00757226">
          <w:rPr>
            <w:rFonts w:cs="Times New Roman"/>
          </w:rPr>
          <w:t xml:space="preserve">               </w:t>
        </w:r>
      </w:ins>
      <w:r w:rsidR="001243E0" w:rsidRPr="00221594">
        <w:rPr>
          <w:rFonts w:cs="Times New Roman"/>
        </w:rPr>
        <w:t>Governor of American Samoa</w:t>
      </w:r>
      <w:r w:rsidR="00221594">
        <w:rPr>
          <w:rFonts w:cs="Times New Roman"/>
        </w:rPr>
        <w:t>,</w:t>
      </w:r>
      <w:r w:rsidR="00074CE8" w:rsidRPr="00221594">
        <w:rPr>
          <w:rFonts w:cs="Times New Roman"/>
        </w:rPr>
        <w:t xml:space="preserve"> and the </w:t>
      </w:r>
      <w:proofErr w:type="spellStart"/>
      <w:r w:rsidR="00074CE8" w:rsidRPr="00221594">
        <w:rPr>
          <w:rFonts w:cs="Times New Roman"/>
        </w:rPr>
        <w:t>Ulu</w:t>
      </w:r>
      <w:proofErr w:type="spellEnd"/>
      <w:r w:rsidR="00074CE8" w:rsidRPr="00221594">
        <w:rPr>
          <w:rFonts w:cs="Times New Roman"/>
        </w:rPr>
        <w:t xml:space="preserve"> of Tokelau for their non-attendance</w:t>
      </w:r>
      <w:r w:rsidR="001243E0" w:rsidRPr="00221594">
        <w:rPr>
          <w:rFonts w:cs="Times New Roman"/>
        </w:rPr>
        <w:t>.</w:t>
      </w:r>
    </w:p>
    <w:p w:rsidR="001D5239" w:rsidRPr="00221594" w:rsidRDefault="00221594" w:rsidP="001243E0">
      <w:pPr>
        <w:jc w:val="both"/>
        <w:rPr>
          <w:rFonts w:cs="Times New Roman"/>
        </w:rPr>
      </w:pPr>
      <w:r>
        <w:rPr>
          <w:rFonts w:cs="Times New Roman"/>
        </w:rPr>
        <w:t>In the capacity of Observer</w:t>
      </w:r>
      <w:r w:rsidR="000B2773" w:rsidRPr="00221594">
        <w:rPr>
          <w:rFonts w:cs="Times New Roman"/>
        </w:rPr>
        <w:t xml:space="preserve">, </w:t>
      </w:r>
      <w:proofErr w:type="spellStart"/>
      <w:r w:rsidR="001D5239" w:rsidRPr="00221594">
        <w:rPr>
          <w:rFonts w:cs="Times New Roman"/>
        </w:rPr>
        <w:t>Aotearoa</w:t>
      </w:r>
      <w:proofErr w:type="spellEnd"/>
      <w:r w:rsidR="00905AAD">
        <w:rPr>
          <w:rFonts w:cs="Times New Roman"/>
        </w:rPr>
        <w:t xml:space="preserve"> </w:t>
      </w:r>
      <w:r w:rsidR="00074CE8" w:rsidRPr="00221594">
        <w:rPr>
          <w:rFonts w:cs="Times New Roman"/>
        </w:rPr>
        <w:t xml:space="preserve">New Zealand </w:t>
      </w:r>
      <w:r w:rsidR="001D5239" w:rsidRPr="00221594">
        <w:rPr>
          <w:rFonts w:cs="Times New Roman"/>
        </w:rPr>
        <w:t xml:space="preserve">was represented by </w:t>
      </w:r>
      <w:r w:rsidR="000B2773" w:rsidRPr="00221594">
        <w:rPr>
          <w:rFonts w:cs="Times New Roman"/>
        </w:rPr>
        <w:t xml:space="preserve">Hon. </w:t>
      </w:r>
      <w:proofErr w:type="spellStart"/>
      <w:r w:rsidR="000B2773" w:rsidRPr="00221594">
        <w:rPr>
          <w:rFonts w:cs="Times New Roman"/>
        </w:rPr>
        <w:t>Ta</w:t>
      </w:r>
      <w:r w:rsidR="001D5239" w:rsidRPr="00221594">
        <w:rPr>
          <w:rFonts w:cs="Times New Roman"/>
        </w:rPr>
        <w:t>r</w:t>
      </w:r>
      <w:r w:rsidR="000B2773" w:rsidRPr="00221594">
        <w:rPr>
          <w:rFonts w:cs="Times New Roman"/>
        </w:rPr>
        <w:t>i</w:t>
      </w:r>
      <w:r w:rsidR="001D5239" w:rsidRPr="00221594">
        <w:rPr>
          <w:rFonts w:cs="Times New Roman"/>
        </w:rPr>
        <w:t>ana</w:t>
      </w:r>
      <w:proofErr w:type="spellEnd"/>
      <w:r w:rsidR="00905AAD">
        <w:rPr>
          <w:rFonts w:cs="Times New Roman"/>
        </w:rPr>
        <w:t xml:space="preserve"> </w:t>
      </w:r>
      <w:proofErr w:type="spellStart"/>
      <w:r w:rsidR="001D5239" w:rsidRPr="00221594">
        <w:rPr>
          <w:rFonts w:cs="Times New Roman"/>
        </w:rPr>
        <w:t>Turia</w:t>
      </w:r>
      <w:proofErr w:type="spellEnd"/>
      <w:r w:rsidR="001D5239" w:rsidRPr="00221594">
        <w:rPr>
          <w:rFonts w:cs="Times New Roman"/>
        </w:rPr>
        <w:t xml:space="preserve">, </w:t>
      </w:r>
      <w:r w:rsidR="007572D0">
        <w:rPr>
          <w:rFonts w:cs="Times New Roman"/>
        </w:rPr>
        <w:t xml:space="preserve">     </w:t>
      </w:r>
      <w:r w:rsidR="001D5239" w:rsidRPr="00221594">
        <w:rPr>
          <w:rFonts w:cs="Times New Roman"/>
        </w:rPr>
        <w:t xml:space="preserve">Minister of Disabilities and </w:t>
      </w:r>
      <w:proofErr w:type="spellStart"/>
      <w:r w:rsidR="001D5239" w:rsidRPr="00221594">
        <w:rPr>
          <w:rFonts w:cs="Times New Roman"/>
        </w:rPr>
        <w:t>Whanau</w:t>
      </w:r>
      <w:proofErr w:type="spellEnd"/>
      <w:r w:rsidR="00905AAD">
        <w:rPr>
          <w:rFonts w:cs="Times New Roman"/>
        </w:rPr>
        <w:t xml:space="preserve"> </w:t>
      </w:r>
      <w:proofErr w:type="spellStart"/>
      <w:r w:rsidR="001D5239" w:rsidRPr="00221594">
        <w:rPr>
          <w:rFonts w:cs="Times New Roman"/>
        </w:rPr>
        <w:t>Ora</w:t>
      </w:r>
      <w:proofErr w:type="spellEnd"/>
      <w:r w:rsidR="001D5239" w:rsidRPr="00221594">
        <w:rPr>
          <w:rFonts w:cs="Times New Roman"/>
        </w:rPr>
        <w:t xml:space="preserve"> and Hon</w:t>
      </w:r>
      <w:r w:rsidR="000B2773" w:rsidRPr="00221594">
        <w:rPr>
          <w:rFonts w:cs="Times New Roman"/>
        </w:rPr>
        <w:t>.</w:t>
      </w:r>
      <w:r w:rsidR="001D5239" w:rsidRPr="00221594">
        <w:rPr>
          <w:rFonts w:cs="Times New Roman"/>
        </w:rPr>
        <w:t xml:space="preserve"> Alfred </w:t>
      </w:r>
      <w:proofErr w:type="spellStart"/>
      <w:r w:rsidR="001D5239" w:rsidRPr="00221594">
        <w:rPr>
          <w:rFonts w:cs="Times New Roman"/>
        </w:rPr>
        <w:t>Ngaro</w:t>
      </w:r>
      <w:proofErr w:type="spellEnd"/>
      <w:r w:rsidR="001D5239" w:rsidRPr="00221594">
        <w:rPr>
          <w:rFonts w:cs="Times New Roman"/>
        </w:rPr>
        <w:t>, National List MP</w:t>
      </w:r>
      <w:r w:rsidR="000B2773" w:rsidRPr="00221594">
        <w:rPr>
          <w:rFonts w:cs="Times New Roman"/>
        </w:rPr>
        <w:t>;</w:t>
      </w:r>
      <w:r w:rsidR="001D5239" w:rsidRPr="00221594">
        <w:rPr>
          <w:rFonts w:cs="Times New Roman"/>
        </w:rPr>
        <w:t xml:space="preserve"> and </w:t>
      </w:r>
      <w:r w:rsidR="000B2773" w:rsidRPr="00221594">
        <w:rPr>
          <w:rFonts w:cs="Times New Roman"/>
        </w:rPr>
        <w:t xml:space="preserve">Hawaii by </w:t>
      </w:r>
      <w:r w:rsidR="007572D0">
        <w:rPr>
          <w:rFonts w:cs="Times New Roman"/>
        </w:rPr>
        <w:t xml:space="preserve">                    </w:t>
      </w:r>
      <w:proofErr w:type="spellStart"/>
      <w:r w:rsidR="00074CE8" w:rsidRPr="00221594">
        <w:rPr>
          <w:rFonts w:cs="Times New Roman"/>
        </w:rPr>
        <w:t>Dr</w:t>
      </w:r>
      <w:r w:rsidR="000B2773" w:rsidRPr="00221594">
        <w:rPr>
          <w:rFonts w:cs="Times New Roman"/>
        </w:rPr>
        <w:t>.</w:t>
      </w:r>
      <w:proofErr w:type="spellEnd"/>
      <w:r w:rsidR="00905AAD">
        <w:rPr>
          <w:rFonts w:cs="Times New Roman"/>
        </w:rPr>
        <w:t xml:space="preserve"> </w:t>
      </w:r>
      <w:proofErr w:type="spellStart"/>
      <w:r w:rsidR="001D5239" w:rsidRPr="00221594">
        <w:rPr>
          <w:rFonts w:cs="Times New Roman"/>
        </w:rPr>
        <w:t>Kamana’opono</w:t>
      </w:r>
      <w:proofErr w:type="spellEnd"/>
      <w:r w:rsidR="001D5239" w:rsidRPr="00221594">
        <w:rPr>
          <w:rFonts w:cs="Times New Roman"/>
        </w:rPr>
        <w:t xml:space="preserve"> Crabbe, CEO</w:t>
      </w:r>
      <w:r w:rsidR="000B2773" w:rsidRPr="00221594">
        <w:rPr>
          <w:rFonts w:cs="Times New Roman"/>
        </w:rPr>
        <w:t xml:space="preserve"> of the</w:t>
      </w:r>
      <w:r w:rsidR="001D5239" w:rsidRPr="00221594">
        <w:rPr>
          <w:rFonts w:cs="Times New Roman"/>
        </w:rPr>
        <w:t xml:space="preserve"> Office of Hawaiian Affairs.  </w:t>
      </w:r>
    </w:p>
    <w:p w:rsidR="001243E0" w:rsidRPr="00221594" w:rsidRDefault="001243E0" w:rsidP="001243E0">
      <w:pPr>
        <w:jc w:val="both"/>
        <w:rPr>
          <w:rFonts w:cs="Times New Roman"/>
        </w:rPr>
      </w:pPr>
      <w:r w:rsidRPr="00221594">
        <w:rPr>
          <w:rFonts w:cs="Times New Roman"/>
        </w:rPr>
        <w:t xml:space="preserve">The Leaders, in their deliberations, confirmed the </w:t>
      </w:r>
      <w:r w:rsidR="00600F60" w:rsidRPr="00221594">
        <w:rPr>
          <w:rFonts w:cs="Times New Roman"/>
        </w:rPr>
        <w:t>importance of the PLG</w:t>
      </w:r>
      <w:r w:rsidR="00AD7478" w:rsidRPr="00221594">
        <w:rPr>
          <w:rFonts w:cs="Times New Roman"/>
        </w:rPr>
        <w:t xml:space="preserve"> Meeting</w:t>
      </w:r>
      <w:r w:rsidR="00600F60" w:rsidRPr="00221594">
        <w:rPr>
          <w:rFonts w:cs="Times New Roman"/>
        </w:rPr>
        <w:t xml:space="preserve"> to advance the </w:t>
      </w:r>
      <w:proofErr w:type="gramStart"/>
      <w:r w:rsidR="00600F60" w:rsidRPr="00221594">
        <w:rPr>
          <w:rFonts w:cs="Times New Roman"/>
        </w:rPr>
        <w:t>interests</w:t>
      </w:r>
      <w:proofErr w:type="gramEnd"/>
      <w:r w:rsidR="00600F60" w:rsidRPr="00221594">
        <w:rPr>
          <w:rFonts w:cs="Times New Roman"/>
        </w:rPr>
        <w:t xml:space="preserve"> of </w:t>
      </w:r>
      <w:r w:rsidR="00074CE8" w:rsidRPr="00221594">
        <w:rPr>
          <w:rFonts w:cs="Times New Roman"/>
        </w:rPr>
        <w:t>Polynesian</w:t>
      </w:r>
      <w:r w:rsidR="00600F60" w:rsidRPr="00221594">
        <w:rPr>
          <w:rFonts w:cs="Times New Roman"/>
        </w:rPr>
        <w:t xml:space="preserve"> peoples.</w:t>
      </w:r>
    </w:p>
    <w:p w:rsidR="001243E0" w:rsidRPr="00221594" w:rsidRDefault="001243E0" w:rsidP="001243E0">
      <w:pPr>
        <w:jc w:val="both"/>
        <w:rPr>
          <w:rFonts w:cs="Times New Roman"/>
        </w:rPr>
      </w:pPr>
      <w:r w:rsidRPr="00221594">
        <w:rPr>
          <w:rFonts w:cs="Times New Roman"/>
        </w:rPr>
        <w:t xml:space="preserve">The Leaders </w:t>
      </w:r>
      <w:r w:rsidR="00600F60" w:rsidRPr="00221594">
        <w:rPr>
          <w:rFonts w:cs="Times New Roman"/>
        </w:rPr>
        <w:t>welcomed</w:t>
      </w:r>
      <w:r w:rsidR="00905AAD">
        <w:rPr>
          <w:rFonts w:cs="Times New Roman"/>
        </w:rPr>
        <w:t xml:space="preserve"> </w:t>
      </w:r>
      <w:r w:rsidR="000B2773" w:rsidRPr="00221594">
        <w:rPr>
          <w:rFonts w:cs="Times New Roman"/>
        </w:rPr>
        <w:t xml:space="preserve">and endorsed </w:t>
      </w:r>
      <w:r w:rsidRPr="00221594">
        <w:rPr>
          <w:rFonts w:cs="Times New Roman"/>
        </w:rPr>
        <w:t>the remarks of the Outgoing Chair</w:t>
      </w:r>
      <w:r w:rsidR="00807CAB" w:rsidRPr="00221594">
        <w:rPr>
          <w:rFonts w:cs="Times New Roman"/>
        </w:rPr>
        <w:t xml:space="preserve">, </w:t>
      </w:r>
      <w:r w:rsidR="000B2773" w:rsidRPr="00221594">
        <w:rPr>
          <w:rFonts w:cs="Times New Roman"/>
        </w:rPr>
        <w:t xml:space="preserve">Hon. Henry </w:t>
      </w:r>
      <w:proofErr w:type="spellStart"/>
      <w:r w:rsidR="000B2773" w:rsidRPr="00221594">
        <w:rPr>
          <w:rFonts w:cs="Times New Roman"/>
        </w:rPr>
        <w:t>Puna</w:t>
      </w:r>
      <w:proofErr w:type="spellEnd"/>
      <w:r w:rsidR="000B2773" w:rsidRPr="00221594">
        <w:rPr>
          <w:rFonts w:cs="Times New Roman"/>
        </w:rPr>
        <w:t xml:space="preserve">, </w:t>
      </w:r>
      <w:r w:rsidR="007572D0">
        <w:rPr>
          <w:rFonts w:cs="Times New Roman"/>
        </w:rPr>
        <w:t xml:space="preserve">       </w:t>
      </w:r>
      <w:proofErr w:type="gramStart"/>
      <w:r w:rsidR="00807CAB" w:rsidRPr="00221594">
        <w:rPr>
          <w:rFonts w:cs="Times New Roman"/>
        </w:rPr>
        <w:t>Pri</w:t>
      </w:r>
      <w:r w:rsidR="000B2773" w:rsidRPr="00221594">
        <w:rPr>
          <w:rFonts w:cs="Times New Roman"/>
        </w:rPr>
        <w:t>me</w:t>
      </w:r>
      <w:proofErr w:type="gramEnd"/>
      <w:r w:rsidR="000B2773" w:rsidRPr="00221594">
        <w:rPr>
          <w:rFonts w:cs="Times New Roman"/>
        </w:rPr>
        <w:t xml:space="preserve"> Minister of the Cook Islands</w:t>
      </w:r>
      <w:r w:rsidR="00600F60" w:rsidRPr="00221594">
        <w:rPr>
          <w:rFonts w:cs="Times New Roman"/>
        </w:rPr>
        <w:t>.</w:t>
      </w:r>
      <w:r w:rsidR="00905AAD">
        <w:rPr>
          <w:rFonts w:cs="Times New Roman"/>
        </w:rPr>
        <w:t xml:space="preserve">  </w:t>
      </w:r>
      <w:r w:rsidRPr="00221594">
        <w:rPr>
          <w:rFonts w:cs="Times New Roman"/>
        </w:rPr>
        <w:t xml:space="preserve">The Leaders </w:t>
      </w:r>
      <w:r w:rsidR="00600F60" w:rsidRPr="00221594">
        <w:rPr>
          <w:rFonts w:cs="Times New Roman"/>
        </w:rPr>
        <w:t xml:space="preserve">also </w:t>
      </w:r>
      <w:r w:rsidRPr="00221594">
        <w:rPr>
          <w:rFonts w:cs="Times New Roman"/>
        </w:rPr>
        <w:t>acknowledged his significant contribution</w:t>
      </w:r>
      <w:r w:rsidR="00600F60" w:rsidRPr="00221594">
        <w:rPr>
          <w:rFonts w:cs="Times New Roman"/>
        </w:rPr>
        <w:t>s</w:t>
      </w:r>
      <w:r w:rsidRPr="00221594">
        <w:rPr>
          <w:rFonts w:cs="Times New Roman"/>
        </w:rPr>
        <w:t xml:space="preserve"> as Chair</w:t>
      </w:r>
      <w:r w:rsidR="00600F60" w:rsidRPr="00221594">
        <w:rPr>
          <w:rFonts w:cs="Times New Roman"/>
        </w:rPr>
        <w:t xml:space="preserve"> of the PLG</w:t>
      </w:r>
      <w:r w:rsidR="00196117" w:rsidRPr="00221594">
        <w:rPr>
          <w:rFonts w:cs="Times New Roman"/>
        </w:rPr>
        <w:t xml:space="preserve"> for 2012-2013</w:t>
      </w:r>
      <w:r w:rsidRPr="00221594">
        <w:rPr>
          <w:rFonts w:cs="Times New Roman"/>
        </w:rPr>
        <w:t>.</w:t>
      </w:r>
    </w:p>
    <w:p w:rsidR="00291229" w:rsidRDefault="000F37C1" w:rsidP="001243E0">
      <w:pPr>
        <w:jc w:val="both"/>
        <w:rPr>
          <w:rFonts w:cs="Times New Roman"/>
        </w:rPr>
      </w:pPr>
      <w:r w:rsidRPr="009328C3">
        <w:rPr>
          <w:rFonts w:cs="Times New Roman"/>
          <w:highlight w:val="yellow"/>
        </w:rPr>
        <w:t xml:space="preserve">The Leaders unanimously elected and welcomed the President of French Polynesia as </w:t>
      </w:r>
      <w:r w:rsidR="00801F32" w:rsidRPr="009328C3">
        <w:rPr>
          <w:rFonts w:cs="Times New Roman"/>
          <w:highlight w:val="yellow"/>
        </w:rPr>
        <w:t xml:space="preserve">Chair of the PLG for 2013-2014, </w:t>
      </w:r>
      <w:r w:rsidRPr="009328C3">
        <w:rPr>
          <w:rFonts w:cs="Times New Roman"/>
          <w:highlight w:val="yellow"/>
        </w:rPr>
        <w:t xml:space="preserve">following a </w:t>
      </w:r>
      <w:r w:rsidR="000C7155" w:rsidRPr="009328C3">
        <w:rPr>
          <w:rFonts w:cs="Times New Roman"/>
          <w:highlight w:val="yellow"/>
        </w:rPr>
        <w:t xml:space="preserve">recommendation </w:t>
      </w:r>
      <w:r w:rsidRPr="009328C3">
        <w:rPr>
          <w:rFonts w:cs="Times New Roman"/>
          <w:highlight w:val="yellow"/>
        </w:rPr>
        <w:t>by</w:t>
      </w:r>
      <w:r w:rsidR="000C7155" w:rsidRPr="009328C3">
        <w:rPr>
          <w:rFonts w:cs="Times New Roman"/>
          <w:highlight w:val="yellow"/>
        </w:rPr>
        <w:t xml:space="preserve"> the Outgoing Chair</w:t>
      </w:r>
      <w:r w:rsidR="007572D0" w:rsidRPr="009328C3">
        <w:rPr>
          <w:rFonts w:cs="Times New Roman"/>
          <w:highlight w:val="yellow"/>
        </w:rPr>
        <w:t>.</w:t>
      </w:r>
      <w:r w:rsidR="00801F32">
        <w:rPr>
          <w:rFonts w:cs="Times New Roman"/>
        </w:rPr>
        <w:t xml:space="preserve"> </w:t>
      </w:r>
    </w:p>
    <w:p w:rsidR="00221594" w:rsidRPr="00221594" w:rsidRDefault="00221594" w:rsidP="001243E0">
      <w:pPr>
        <w:jc w:val="both"/>
        <w:rPr>
          <w:rFonts w:cs="Times New Roman"/>
        </w:rPr>
      </w:pPr>
    </w:p>
    <w:p w:rsidR="008D0972" w:rsidRPr="00221594" w:rsidRDefault="00360112" w:rsidP="001243E0">
      <w:pPr>
        <w:jc w:val="both"/>
        <w:rPr>
          <w:rFonts w:cs="Times New Roman"/>
          <w:b/>
        </w:rPr>
      </w:pPr>
      <w:r w:rsidRPr="00221594">
        <w:rPr>
          <w:rFonts w:cs="Times New Roman"/>
          <w:b/>
        </w:rPr>
        <w:t>MAIN OUTCOMES</w:t>
      </w:r>
    </w:p>
    <w:p w:rsidR="00291229" w:rsidRPr="00221594" w:rsidRDefault="00291229" w:rsidP="001243E0">
      <w:pPr>
        <w:jc w:val="both"/>
        <w:rPr>
          <w:rFonts w:cs="Times New Roman"/>
        </w:rPr>
      </w:pPr>
      <w:r w:rsidRPr="00221594">
        <w:rPr>
          <w:rFonts w:cs="Times New Roman"/>
        </w:rPr>
        <w:t>On procedural matters, t</w:t>
      </w:r>
      <w:r w:rsidR="0056503B" w:rsidRPr="00221594">
        <w:rPr>
          <w:rFonts w:cs="Times New Roman"/>
        </w:rPr>
        <w:t>he Leaders</w:t>
      </w:r>
      <w:r w:rsidRPr="00221594">
        <w:rPr>
          <w:rFonts w:cs="Times New Roman"/>
        </w:rPr>
        <w:t>:</w:t>
      </w:r>
    </w:p>
    <w:p w:rsidR="005D5769" w:rsidRPr="00221594" w:rsidRDefault="005E17DE" w:rsidP="005D5769">
      <w:pPr>
        <w:pStyle w:val="Paragraphedeliste"/>
        <w:numPr>
          <w:ilvl w:val="0"/>
          <w:numId w:val="2"/>
        </w:numPr>
        <w:jc w:val="both"/>
        <w:rPr>
          <w:rFonts w:cs="Times New Roman"/>
          <w:b/>
        </w:rPr>
      </w:pPr>
      <w:r>
        <w:rPr>
          <w:rFonts w:cs="Times New Roman"/>
          <w:b/>
        </w:rPr>
        <w:t>R</w:t>
      </w:r>
      <w:r w:rsidR="000C7155">
        <w:rPr>
          <w:rFonts w:cs="Times New Roman"/>
          <w:b/>
        </w:rPr>
        <w:t>eaffirmed their commitment to</w:t>
      </w:r>
      <w:r w:rsidR="00905AAD">
        <w:rPr>
          <w:rFonts w:cs="Times New Roman"/>
          <w:b/>
        </w:rPr>
        <w:t xml:space="preserve"> </w:t>
      </w:r>
      <w:r w:rsidR="005D5769" w:rsidRPr="00221594">
        <w:rPr>
          <w:rFonts w:cs="Times New Roman"/>
        </w:rPr>
        <w:t>the continued preservation of Polynesian culture, traditions and languages as the common uniting foundation of the PLG</w:t>
      </w:r>
      <w:r w:rsidR="00221594">
        <w:rPr>
          <w:rFonts w:cs="Times New Roman"/>
        </w:rPr>
        <w:t>, as per its Memorandum of Understanding (MOU).</w:t>
      </w:r>
    </w:p>
    <w:p w:rsidR="005D5769" w:rsidRPr="00221594" w:rsidRDefault="005D5769" w:rsidP="005D5769">
      <w:pPr>
        <w:pStyle w:val="Paragraphedeliste"/>
        <w:jc w:val="both"/>
        <w:rPr>
          <w:rFonts w:cs="Times New Roman"/>
          <w:b/>
        </w:rPr>
      </w:pPr>
    </w:p>
    <w:p w:rsidR="00291229" w:rsidRPr="00221594" w:rsidRDefault="00291229" w:rsidP="00291229">
      <w:pPr>
        <w:pStyle w:val="Paragraphedeliste"/>
        <w:numPr>
          <w:ilvl w:val="0"/>
          <w:numId w:val="2"/>
        </w:numPr>
        <w:jc w:val="both"/>
        <w:rPr>
          <w:rFonts w:cs="Times New Roman"/>
        </w:rPr>
      </w:pPr>
      <w:r w:rsidRPr="009328C3">
        <w:rPr>
          <w:rFonts w:cs="Times New Roman"/>
          <w:b/>
          <w:highlight w:val="yellow"/>
        </w:rPr>
        <w:t>A</w:t>
      </w:r>
      <w:r w:rsidR="00600F60" w:rsidRPr="009328C3">
        <w:rPr>
          <w:rFonts w:cs="Times New Roman"/>
          <w:b/>
          <w:highlight w:val="yellow"/>
        </w:rPr>
        <w:t>greed</w:t>
      </w:r>
      <w:r w:rsidR="00905AAD" w:rsidRPr="009328C3">
        <w:rPr>
          <w:rFonts w:cs="Times New Roman"/>
          <w:b/>
          <w:highlight w:val="yellow"/>
        </w:rPr>
        <w:t xml:space="preserve"> </w:t>
      </w:r>
      <w:r w:rsidR="000C7155" w:rsidRPr="009328C3">
        <w:rPr>
          <w:rFonts w:cs="Times New Roman"/>
          <w:highlight w:val="yellow"/>
        </w:rPr>
        <w:t xml:space="preserve">that </w:t>
      </w:r>
      <w:r w:rsidR="00600F60" w:rsidRPr="009328C3">
        <w:rPr>
          <w:rFonts w:cs="Times New Roman"/>
          <w:highlight w:val="yellow"/>
        </w:rPr>
        <w:t>the Chair</w:t>
      </w:r>
      <w:r w:rsidR="00905AAD" w:rsidRPr="009328C3">
        <w:rPr>
          <w:rFonts w:cs="Times New Roman"/>
          <w:highlight w:val="yellow"/>
        </w:rPr>
        <w:t xml:space="preserve"> </w:t>
      </w:r>
      <w:r w:rsidR="00600F60" w:rsidRPr="009328C3">
        <w:rPr>
          <w:rFonts w:cs="Times New Roman"/>
          <w:highlight w:val="yellow"/>
        </w:rPr>
        <w:t>of the PLG</w:t>
      </w:r>
      <w:r w:rsidR="00905AAD" w:rsidRPr="009328C3">
        <w:rPr>
          <w:rFonts w:cs="Times New Roman"/>
          <w:highlight w:val="yellow"/>
        </w:rPr>
        <w:t xml:space="preserve"> </w:t>
      </w:r>
      <w:r w:rsidR="00600F60" w:rsidRPr="009328C3">
        <w:rPr>
          <w:rFonts w:cs="Times New Roman"/>
          <w:highlight w:val="yellow"/>
        </w:rPr>
        <w:t xml:space="preserve">would </w:t>
      </w:r>
      <w:r w:rsidR="0056503B" w:rsidRPr="009328C3">
        <w:rPr>
          <w:rFonts w:cs="Times New Roman"/>
          <w:highlight w:val="yellow"/>
        </w:rPr>
        <w:t>be rotat</w:t>
      </w:r>
      <w:r w:rsidR="000F37C1" w:rsidRPr="009328C3">
        <w:rPr>
          <w:rFonts w:cs="Times New Roman"/>
          <w:highlight w:val="yellow"/>
        </w:rPr>
        <w:t xml:space="preserve">ed on an alphabetical </w:t>
      </w:r>
      <w:r w:rsidR="0056503B" w:rsidRPr="009328C3">
        <w:rPr>
          <w:rFonts w:cs="Times New Roman"/>
          <w:highlight w:val="yellow"/>
        </w:rPr>
        <w:t>basis</w:t>
      </w:r>
      <w:r w:rsidR="000C7155" w:rsidRPr="009328C3">
        <w:rPr>
          <w:rFonts w:cs="Times New Roman"/>
          <w:highlight w:val="yellow"/>
        </w:rPr>
        <w:t>.</w:t>
      </w:r>
      <w:r w:rsidR="00905AAD">
        <w:rPr>
          <w:rFonts w:cs="Times New Roman"/>
        </w:rPr>
        <w:t xml:space="preserve">  </w:t>
      </w:r>
      <w:r w:rsidR="000C7155">
        <w:rPr>
          <w:rFonts w:cs="Times New Roman"/>
        </w:rPr>
        <w:t xml:space="preserve">Furthermore, </w:t>
      </w:r>
      <w:r w:rsidR="005D5769" w:rsidRPr="00221594">
        <w:rPr>
          <w:rFonts w:cs="Times New Roman"/>
        </w:rPr>
        <w:t xml:space="preserve">a joint Working Group of Officials would </w:t>
      </w:r>
      <w:r w:rsidR="000C7155">
        <w:rPr>
          <w:rFonts w:cs="Times New Roman"/>
        </w:rPr>
        <w:t xml:space="preserve">act as the Secretariat to support the Chair </w:t>
      </w:r>
      <w:r w:rsidR="005D5769" w:rsidRPr="00221594">
        <w:rPr>
          <w:rFonts w:cs="Times New Roman"/>
        </w:rPr>
        <w:t>and advise Leaders as appropriate on any outstanding issues, including those that may impact upon the MOU.</w:t>
      </w:r>
    </w:p>
    <w:p w:rsidR="00600F60" w:rsidRPr="00221594" w:rsidRDefault="00600F60" w:rsidP="00600F60">
      <w:pPr>
        <w:pStyle w:val="Paragraphedeliste"/>
        <w:jc w:val="both"/>
        <w:rPr>
          <w:rFonts w:cs="Times New Roman"/>
          <w:b/>
        </w:rPr>
      </w:pPr>
    </w:p>
    <w:p w:rsidR="00237585" w:rsidRPr="00221594" w:rsidRDefault="005E17DE" w:rsidP="00B335CA">
      <w:pPr>
        <w:pStyle w:val="Paragraphedeliste"/>
        <w:numPr>
          <w:ilvl w:val="0"/>
          <w:numId w:val="2"/>
        </w:numPr>
        <w:jc w:val="both"/>
        <w:rPr>
          <w:rFonts w:cs="Times New Roman"/>
        </w:rPr>
      </w:pPr>
      <w:r>
        <w:rPr>
          <w:rFonts w:cs="Times New Roman"/>
          <w:b/>
        </w:rPr>
        <w:t>R</w:t>
      </w:r>
      <w:r w:rsidR="000C7155">
        <w:rPr>
          <w:rFonts w:cs="Times New Roman"/>
          <w:b/>
        </w:rPr>
        <w:t>eiterated</w:t>
      </w:r>
      <w:r>
        <w:rPr>
          <w:rFonts w:cs="Times New Roman"/>
          <w:b/>
        </w:rPr>
        <w:t xml:space="preserve"> </w:t>
      </w:r>
      <w:r w:rsidR="00807CAB" w:rsidRPr="00221594">
        <w:rPr>
          <w:rFonts w:cs="Times New Roman"/>
        </w:rPr>
        <w:t xml:space="preserve">the need </w:t>
      </w:r>
      <w:r w:rsidR="000C7155">
        <w:rPr>
          <w:rFonts w:cs="Times New Roman"/>
        </w:rPr>
        <w:t xml:space="preserve">for the PLG </w:t>
      </w:r>
      <w:r w:rsidR="00807CAB" w:rsidRPr="00221594">
        <w:rPr>
          <w:rFonts w:cs="Times New Roman"/>
        </w:rPr>
        <w:t xml:space="preserve">in </w:t>
      </w:r>
      <w:r w:rsidR="00600F60" w:rsidRPr="00221594">
        <w:rPr>
          <w:rFonts w:cs="Times New Roman"/>
        </w:rPr>
        <w:t xml:space="preserve">these formative years </w:t>
      </w:r>
      <w:r w:rsidR="00807CAB" w:rsidRPr="00221594">
        <w:rPr>
          <w:rFonts w:cs="Times New Roman"/>
        </w:rPr>
        <w:t>to</w:t>
      </w:r>
      <w:r w:rsidR="00B335CA" w:rsidRPr="00221594">
        <w:rPr>
          <w:rFonts w:cs="Times New Roman"/>
        </w:rPr>
        <w:t xml:space="preserve"> operate in a </w:t>
      </w:r>
      <w:r w:rsidR="00291229" w:rsidRPr="00221594">
        <w:rPr>
          <w:rFonts w:cs="Times New Roman"/>
        </w:rPr>
        <w:t xml:space="preserve">cautious and flexible </w:t>
      </w:r>
      <w:r w:rsidR="00B335CA" w:rsidRPr="00221594">
        <w:rPr>
          <w:rFonts w:cs="Times New Roman"/>
        </w:rPr>
        <w:t>manner</w:t>
      </w:r>
      <w:r w:rsidR="00291229" w:rsidRPr="00221594">
        <w:rPr>
          <w:rFonts w:cs="Times New Roman"/>
        </w:rPr>
        <w:t xml:space="preserve">, considerate </w:t>
      </w:r>
      <w:r w:rsidR="00B335CA" w:rsidRPr="00221594">
        <w:rPr>
          <w:rFonts w:cs="Times New Roman"/>
        </w:rPr>
        <w:t xml:space="preserve">of the </w:t>
      </w:r>
      <w:r w:rsidR="00291229" w:rsidRPr="00221594">
        <w:rPr>
          <w:rFonts w:cs="Times New Roman"/>
        </w:rPr>
        <w:t xml:space="preserve">respective </w:t>
      </w:r>
      <w:r w:rsidR="00B335CA" w:rsidRPr="00221594">
        <w:rPr>
          <w:rFonts w:cs="Times New Roman"/>
        </w:rPr>
        <w:t xml:space="preserve">resources of the members.   </w:t>
      </w:r>
    </w:p>
    <w:p w:rsidR="00B335CA" w:rsidRPr="00221594" w:rsidRDefault="00B335CA" w:rsidP="00B335CA">
      <w:pPr>
        <w:pStyle w:val="Paragraphedeliste"/>
        <w:rPr>
          <w:rFonts w:cs="Times New Roman"/>
        </w:rPr>
      </w:pPr>
    </w:p>
    <w:p w:rsidR="00807CAB" w:rsidRPr="00221594" w:rsidRDefault="00237585" w:rsidP="00804D8C">
      <w:pPr>
        <w:pStyle w:val="Paragraphedeliste"/>
        <w:numPr>
          <w:ilvl w:val="0"/>
          <w:numId w:val="2"/>
        </w:numPr>
        <w:jc w:val="both"/>
        <w:rPr>
          <w:rFonts w:cs="Times New Roman"/>
        </w:rPr>
      </w:pPr>
      <w:r w:rsidRPr="00221594">
        <w:rPr>
          <w:rFonts w:cs="Times New Roman"/>
          <w:b/>
        </w:rPr>
        <w:t>D</w:t>
      </w:r>
      <w:r w:rsidR="00D71A9F" w:rsidRPr="00221594">
        <w:rPr>
          <w:rFonts w:cs="Times New Roman"/>
          <w:b/>
        </w:rPr>
        <w:t>irected</w:t>
      </w:r>
      <w:r w:rsidR="00D71A9F" w:rsidRPr="00221594">
        <w:rPr>
          <w:rFonts w:cs="Times New Roman"/>
        </w:rPr>
        <w:t xml:space="preserve"> the Work</w:t>
      </w:r>
      <w:r w:rsidR="00B335CA" w:rsidRPr="00221594">
        <w:rPr>
          <w:rFonts w:cs="Times New Roman"/>
        </w:rPr>
        <w:t>ing</w:t>
      </w:r>
      <w:r w:rsidR="00D71A9F" w:rsidRPr="00221594">
        <w:rPr>
          <w:rFonts w:cs="Times New Roman"/>
        </w:rPr>
        <w:t xml:space="preserve"> Group to </w:t>
      </w:r>
      <w:r w:rsidR="00074CE8" w:rsidRPr="00221594">
        <w:rPr>
          <w:rFonts w:cs="Times New Roman"/>
        </w:rPr>
        <w:t>develop and strength</w:t>
      </w:r>
      <w:r w:rsidR="005E17DE">
        <w:rPr>
          <w:rFonts w:cs="Times New Roman"/>
        </w:rPr>
        <w:t>en</w:t>
      </w:r>
      <w:r w:rsidR="00074CE8" w:rsidRPr="00221594">
        <w:rPr>
          <w:rFonts w:cs="Times New Roman"/>
        </w:rPr>
        <w:t xml:space="preserve"> </w:t>
      </w:r>
      <w:r w:rsidR="005D5769" w:rsidRPr="00221594">
        <w:rPr>
          <w:rFonts w:cs="Times New Roman"/>
        </w:rPr>
        <w:t xml:space="preserve">its </w:t>
      </w:r>
      <w:r w:rsidR="00074CE8" w:rsidRPr="00221594">
        <w:rPr>
          <w:rFonts w:cs="Times New Roman"/>
        </w:rPr>
        <w:t xml:space="preserve">working procedures and communication </w:t>
      </w:r>
      <w:r w:rsidR="00B335CA" w:rsidRPr="00221594">
        <w:rPr>
          <w:rFonts w:cs="Times New Roman"/>
        </w:rPr>
        <w:t>guidelines</w:t>
      </w:r>
      <w:r w:rsidR="00074CE8" w:rsidRPr="00221594">
        <w:rPr>
          <w:rFonts w:cs="Times New Roman"/>
        </w:rPr>
        <w:t xml:space="preserve"> as soon as possible</w:t>
      </w:r>
      <w:r w:rsidR="00DC1613" w:rsidRPr="00221594">
        <w:rPr>
          <w:rFonts w:cs="Times New Roman"/>
        </w:rPr>
        <w:t>.</w:t>
      </w:r>
    </w:p>
    <w:p w:rsidR="00331427" w:rsidRDefault="00331427" w:rsidP="008E5AF2">
      <w:pPr>
        <w:spacing w:after="0"/>
        <w:jc w:val="both"/>
        <w:rPr>
          <w:rFonts w:cs="Times New Roman"/>
        </w:rPr>
      </w:pPr>
    </w:p>
    <w:p w:rsidR="000F37C1" w:rsidRPr="00221594" w:rsidRDefault="000F37C1" w:rsidP="008E5AF2">
      <w:pPr>
        <w:spacing w:after="0"/>
        <w:jc w:val="both"/>
        <w:rPr>
          <w:rFonts w:cs="Times New Roman"/>
        </w:rPr>
      </w:pPr>
    </w:p>
    <w:p w:rsidR="00454CC2" w:rsidRPr="00221594" w:rsidRDefault="00360112" w:rsidP="001243E0">
      <w:pPr>
        <w:jc w:val="both"/>
        <w:rPr>
          <w:rFonts w:cs="Times New Roman"/>
          <w:b/>
        </w:rPr>
      </w:pPr>
      <w:r w:rsidRPr="00221594">
        <w:rPr>
          <w:rFonts w:cs="Times New Roman"/>
          <w:b/>
        </w:rPr>
        <w:lastRenderedPageBreak/>
        <w:t>POLICY ISSUES</w:t>
      </w:r>
    </w:p>
    <w:p w:rsidR="00023A3A" w:rsidRDefault="00023A3A" w:rsidP="00023A3A">
      <w:pPr>
        <w:jc w:val="both"/>
        <w:rPr>
          <w:rFonts w:cs="Times New Roman"/>
        </w:rPr>
      </w:pPr>
      <w:r w:rsidRPr="00221594">
        <w:rPr>
          <w:rFonts w:cs="Times New Roman"/>
        </w:rPr>
        <w:t xml:space="preserve">The Leaders, in discussing priority areas </w:t>
      </w:r>
      <w:r w:rsidR="00B335CA" w:rsidRPr="00221594">
        <w:rPr>
          <w:rFonts w:cs="Times New Roman"/>
        </w:rPr>
        <w:t>for</w:t>
      </w:r>
      <w:r w:rsidRPr="00221594">
        <w:rPr>
          <w:rFonts w:cs="Times New Roman"/>
        </w:rPr>
        <w:t xml:space="preserve"> cooperation:</w:t>
      </w:r>
    </w:p>
    <w:p w:rsidR="00F47665" w:rsidRPr="00F47665" w:rsidRDefault="00F47665" w:rsidP="00023A3A">
      <w:pPr>
        <w:jc w:val="both"/>
        <w:rPr>
          <w:rFonts w:cs="Times New Roman"/>
          <w:b/>
        </w:rPr>
      </w:pPr>
      <w:r w:rsidRPr="00F47665">
        <w:rPr>
          <w:rFonts w:cs="Times New Roman"/>
          <w:b/>
        </w:rPr>
        <w:t xml:space="preserve">Mobility </w:t>
      </w:r>
      <w:proofErr w:type="gramStart"/>
      <w:r w:rsidRPr="00F47665">
        <w:rPr>
          <w:rFonts w:cs="Times New Roman"/>
          <w:b/>
        </w:rPr>
        <w:t>Between</w:t>
      </w:r>
      <w:proofErr w:type="gramEnd"/>
      <w:r w:rsidRPr="00F47665">
        <w:rPr>
          <w:rFonts w:cs="Times New Roman"/>
          <w:b/>
        </w:rPr>
        <w:t xml:space="preserve"> PLG Countries (Visitors, Labour, Goods and Services)</w:t>
      </w:r>
    </w:p>
    <w:p w:rsidR="00251546" w:rsidRPr="00221594" w:rsidRDefault="00895C60" w:rsidP="00023A3A">
      <w:pPr>
        <w:pStyle w:val="Paragraphedeliste"/>
        <w:numPr>
          <w:ilvl w:val="0"/>
          <w:numId w:val="1"/>
        </w:numPr>
        <w:jc w:val="both"/>
        <w:rPr>
          <w:rFonts w:cs="Times New Roman"/>
        </w:rPr>
      </w:pPr>
      <w:r w:rsidRPr="00221594">
        <w:rPr>
          <w:rFonts w:cs="Times New Roman"/>
          <w:b/>
        </w:rPr>
        <w:t>Support</w:t>
      </w:r>
      <w:r w:rsidR="00221594">
        <w:rPr>
          <w:rFonts w:cs="Times New Roman"/>
          <w:b/>
        </w:rPr>
        <w:t>ed</w:t>
      </w:r>
      <w:r w:rsidR="00905AAD">
        <w:rPr>
          <w:rFonts w:cs="Times New Roman"/>
          <w:b/>
        </w:rPr>
        <w:t xml:space="preserve"> </w:t>
      </w:r>
      <w:r w:rsidRPr="00221594">
        <w:rPr>
          <w:rFonts w:cs="Times New Roman"/>
        </w:rPr>
        <w:t xml:space="preserve">the need to increase quotas under </w:t>
      </w:r>
      <w:r w:rsidR="00251546" w:rsidRPr="00221594">
        <w:rPr>
          <w:rFonts w:cs="Times New Roman"/>
        </w:rPr>
        <w:t xml:space="preserve">the </w:t>
      </w:r>
      <w:r w:rsidRPr="00221594">
        <w:rPr>
          <w:rFonts w:cs="Times New Roman"/>
        </w:rPr>
        <w:t xml:space="preserve">individual </w:t>
      </w:r>
      <w:r w:rsidR="00251546" w:rsidRPr="00221594">
        <w:rPr>
          <w:rFonts w:cs="Times New Roman"/>
        </w:rPr>
        <w:t>Seasonal Employment Scheme</w:t>
      </w:r>
      <w:r w:rsidRPr="00221594">
        <w:rPr>
          <w:rFonts w:cs="Times New Roman"/>
        </w:rPr>
        <w:t>s</w:t>
      </w:r>
      <w:r w:rsidR="00251546" w:rsidRPr="00221594">
        <w:rPr>
          <w:rFonts w:cs="Times New Roman"/>
        </w:rPr>
        <w:t xml:space="preserve"> extended </w:t>
      </w:r>
      <w:r w:rsidRPr="00221594">
        <w:rPr>
          <w:rFonts w:cs="Times New Roman"/>
        </w:rPr>
        <w:t xml:space="preserve">to Pacific Islanders </w:t>
      </w:r>
      <w:r w:rsidR="00251546" w:rsidRPr="00221594">
        <w:rPr>
          <w:rFonts w:cs="Times New Roman"/>
        </w:rPr>
        <w:t>by the Government</w:t>
      </w:r>
      <w:r w:rsidRPr="00221594">
        <w:rPr>
          <w:rFonts w:cs="Times New Roman"/>
        </w:rPr>
        <w:t>s</w:t>
      </w:r>
      <w:r w:rsidR="00251546" w:rsidRPr="00221594">
        <w:rPr>
          <w:rFonts w:cs="Times New Roman"/>
        </w:rPr>
        <w:t xml:space="preserve"> of New Zealand </w:t>
      </w:r>
      <w:r w:rsidRPr="00221594">
        <w:rPr>
          <w:rFonts w:cs="Times New Roman"/>
        </w:rPr>
        <w:t>and</w:t>
      </w:r>
      <w:r w:rsidR="00251546" w:rsidRPr="00221594">
        <w:rPr>
          <w:rFonts w:cs="Times New Roman"/>
        </w:rPr>
        <w:t xml:space="preserve"> Australia</w:t>
      </w:r>
      <w:r w:rsidRPr="00221594">
        <w:rPr>
          <w:rFonts w:cs="Times New Roman"/>
        </w:rPr>
        <w:t xml:space="preserve">; </w:t>
      </w:r>
      <w:r w:rsidR="00A118A2" w:rsidRPr="00221594">
        <w:rPr>
          <w:rFonts w:cs="Times New Roman"/>
        </w:rPr>
        <w:t xml:space="preserve">and to </w:t>
      </w:r>
      <w:r w:rsidR="00990851" w:rsidRPr="00221594">
        <w:rPr>
          <w:rFonts w:cs="Times New Roman"/>
        </w:rPr>
        <w:t>expand sectors covered by such schemes</w:t>
      </w:r>
      <w:r w:rsidRPr="00221594">
        <w:rPr>
          <w:rFonts w:cs="Times New Roman"/>
        </w:rPr>
        <w:t>,</w:t>
      </w:r>
      <w:r w:rsidR="00990851" w:rsidRPr="00221594">
        <w:rPr>
          <w:rFonts w:cs="Times New Roman"/>
        </w:rPr>
        <w:t xml:space="preserve"> including trades </w:t>
      </w:r>
      <w:r w:rsidRPr="00221594">
        <w:rPr>
          <w:rFonts w:cs="Times New Roman"/>
        </w:rPr>
        <w:t>related to</w:t>
      </w:r>
      <w:r w:rsidR="00990851" w:rsidRPr="00221594">
        <w:rPr>
          <w:rFonts w:cs="Times New Roman"/>
        </w:rPr>
        <w:t xml:space="preserve"> reconstruction efforts</w:t>
      </w:r>
      <w:r w:rsidR="00654174" w:rsidRPr="00221594">
        <w:rPr>
          <w:rFonts w:cs="Times New Roman"/>
        </w:rPr>
        <w:t>, and agriculture</w:t>
      </w:r>
      <w:r w:rsidR="00990851" w:rsidRPr="00221594">
        <w:rPr>
          <w:rFonts w:cs="Times New Roman"/>
        </w:rPr>
        <w:t>.</w:t>
      </w:r>
    </w:p>
    <w:p w:rsidR="00B335CA" w:rsidRPr="00221594" w:rsidRDefault="00B335CA" w:rsidP="00B335CA">
      <w:pPr>
        <w:pStyle w:val="Paragraphedeliste"/>
        <w:rPr>
          <w:rFonts w:cs="Times New Roman"/>
        </w:rPr>
      </w:pPr>
    </w:p>
    <w:p w:rsidR="006241CD" w:rsidRPr="006241CD" w:rsidRDefault="006241CD" w:rsidP="006241CD">
      <w:pPr>
        <w:pStyle w:val="Paragraphedeliste"/>
        <w:numPr>
          <w:ilvl w:val="0"/>
          <w:numId w:val="1"/>
        </w:numPr>
        <w:jc w:val="both"/>
        <w:rPr>
          <w:rFonts w:cs="Times New Roman"/>
        </w:rPr>
      </w:pPr>
      <w:r w:rsidRPr="005E17DE">
        <w:rPr>
          <w:rFonts w:cs="Times New Roman"/>
          <w:b/>
        </w:rPr>
        <w:t>Noted</w:t>
      </w:r>
      <w:r w:rsidRPr="006241CD">
        <w:rPr>
          <w:rFonts w:cs="Times New Roman"/>
        </w:rPr>
        <w:t xml:space="preserve"> that a number of PLG members already enjoy movement of workers between their respective countries, and there is scope for expansion to alleviate pressures on labour supply and demand.  </w:t>
      </w:r>
    </w:p>
    <w:p w:rsidR="008A0B55" w:rsidRDefault="008A0B55">
      <w:pPr>
        <w:pStyle w:val="Paragraphedeliste"/>
        <w:rPr>
          <w:rFonts w:cs="Times New Roman"/>
          <w:b/>
        </w:rPr>
      </w:pPr>
    </w:p>
    <w:p w:rsidR="00905AAD" w:rsidRPr="00905AAD" w:rsidRDefault="00895C60" w:rsidP="00074CE8">
      <w:pPr>
        <w:pStyle w:val="Paragraphedeliste"/>
        <w:numPr>
          <w:ilvl w:val="0"/>
          <w:numId w:val="1"/>
        </w:numPr>
        <w:jc w:val="both"/>
        <w:rPr>
          <w:rFonts w:cs="Times New Roman"/>
        </w:rPr>
      </w:pPr>
      <w:r w:rsidRPr="00221594">
        <w:rPr>
          <w:rFonts w:cs="Times New Roman"/>
          <w:b/>
        </w:rPr>
        <w:t>Encourage</w:t>
      </w:r>
      <w:r w:rsidR="00221594">
        <w:rPr>
          <w:rFonts w:cs="Times New Roman"/>
          <w:b/>
        </w:rPr>
        <w:t>d</w:t>
      </w:r>
      <w:r w:rsidR="00251546" w:rsidRPr="00221594">
        <w:rPr>
          <w:rFonts w:cs="Times New Roman"/>
        </w:rPr>
        <w:t xml:space="preserve"> the </w:t>
      </w:r>
      <w:r w:rsidRPr="00221594">
        <w:rPr>
          <w:rFonts w:cs="Times New Roman"/>
        </w:rPr>
        <w:t>consideration of</w:t>
      </w:r>
      <w:r w:rsidR="00905AAD">
        <w:rPr>
          <w:rFonts w:cs="Times New Roman"/>
        </w:rPr>
        <w:t xml:space="preserve"> </w:t>
      </w:r>
      <w:r w:rsidR="00FB58C7" w:rsidRPr="00221594">
        <w:rPr>
          <w:rFonts w:cs="Times New Roman"/>
        </w:rPr>
        <w:t>opportuni</w:t>
      </w:r>
      <w:r w:rsidR="006438BF" w:rsidRPr="00221594">
        <w:rPr>
          <w:rFonts w:cs="Times New Roman"/>
        </w:rPr>
        <w:t>ti</w:t>
      </w:r>
      <w:r w:rsidR="00FB58C7" w:rsidRPr="00221594">
        <w:rPr>
          <w:rFonts w:cs="Times New Roman"/>
        </w:rPr>
        <w:t xml:space="preserve">es for </w:t>
      </w:r>
      <w:r w:rsidR="002C605F" w:rsidRPr="00221594">
        <w:rPr>
          <w:rFonts w:cs="Times New Roman"/>
        </w:rPr>
        <w:t xml:space="preserve">labour mobility </w:t>
      </w:r>
      <w:r w:rsidR="00251546" w:rsidRPr="00221594">
        <w:rPr>
          <w:rFonts w:cs="Times New Roman"/>
        </w:rPr>
        <w:t xml:space="preserve">schemes </w:t>
      </w:r>
      <w:r w:rsidR="006241CD">
        <w:rPr>
          <w:rFonts w:cs="Times New Roman"/>
        </w:rPr>
        <w:t>amongst</w:t>
      </w:r>
      <w:r w:rsidR="00251546" w:rsidRPr="00221594">
        <w:rPr>
          <w:rFonts w:cs="Times New Roman"/>
        </w:rPr>
        <w:t xml:space="preserve"> PLG countries</w:t>
      </w:r>
      <w:r w:rsidR="00162F38" w:rsidRPr="00221594">
        <w:rPr>
          <w:rFonts w:cs="Times New Roman"/>
        </w:rPr>
        <w:t xml:space="preserve">, acknowledging that </w:t>
      </w:r>
      <w:r w:rsidR="00AF4C18" w:rsidRPr="00221594">
        <w:rPr>
          <w:rFonts w:cs="Times New Roman"/>
        </w:rPr>
        <w:t xml:space="preserve">members </w:t>
      </w:r>
      <w:r w:rsidR="006241CD">
        <w:rPr>
          <w:rFonts w:cs="Times New Roman"/>
        </w:rPr>
        <w:t>should</w:t>
      </w:r>
      <w:r w:rsidR="00905AAD">
        <w:rPr>
          <w:rFonts w:cs="Times New Roman"/>
        </w:rPr>
        <w:t xml:space="preserve"> </w:t>
      </w:r>
      <w:r w:rsidR="00AF4C18" w:rsidRPr="00221594">
        <w:rPr>
          <w:rFonts w:cs="Times New Roman"/>
        </w:rPr>
        <w:t>create sustainable employment for their own people</w:t>
      </w:r>
      <w:r w:rsidR="00B335CA" w:rsidRPr="00221594">
        <w:rPr>
          <w:rFonts w:cs="Times New Roman"/>
        </w:rPr>
        <w:t xml:space="preserve"> in the first instance</w:t>
      </w:r>
      <w:r w:rsidR="00AF4C18" w:rsidRPr="00221594">
        <w:rPr>
          <w:rFonts w:cs="Times New Roman"/>
        </w:rPr>
        <w:t xml:space="preserve">.  </w:t>
      </w:r>
      <w:r w:rsidR="00905AAD">
        <w:rPr>
          <w:rFonts w:cs="Times New Roman"/>
          <w:b/>
        </w:rPr>
        <w:t xml:space="preserve"> </w:t>
      </w:r>
    </w:p>
    <w:p w:rsidR="00905AAD" w:rsidRPr="00905AAD" w:rsidRDefault="00905AAD" w:rsidP="00905AAD">
      <w:pPr>
        <w:pStyle w:val="Paragraphedeliste"/>
        <w:rPr>
          <w:rFonts w:cs="Times New Roman"/>
          <w:b/>
        </w:rPr>
      </w:pPr>
    </w:p>
    <w:p w:rsidR="00074CE8" w:rsidRPr="00221594" w:rsidRDefault="00990851" w:rsidP="00074CE8">
      <w:pPr>
        <w:pStyle w:val="Paragraphedeliste"/>
        <w:numPr>
          <w:ilvl w:val="0"/>
          <w:numId w:val="1"/>
        </w:numPr>
        <w:jc w:val="both"/>
        <w:rPr>
          <w:rFonts w:cs="Times New Roman"/>
        </w:rPr>
      </w:pPr>
      <w:r w:rsidRPr="00905AAD">
        <w:rPr>
          <w:rFonts w:cs="Times New Roman"/>
          <w:b/>
        </w:rPr>
        <w:t>Consider</w:t>
      </w:r>
      <w:r w:rsidR="009E228A" w:rsidRPr="00905AAD">
        <w:rPr>
          <w:rFonts w:cs="Times New Roman"/>
          <w:b/>
        </w:rPr>
        <w:t>ed</w:t>
      </w:r>
      <w:r w:rsidRPr="00905AAD">
        <w:rPr>
          <w:rFonts w:cs="Times New Roman"/>
        </w:rPr>
        <w:t xml:space="preserve"> it incumbent on all PLG members to review </w:t>
      </w:r>
      <w:r w:rsidR="00A93A7D" w:rsidRPr="00905AAD">
        <w:rPr>
          <w:rFonts w:cs="Times New Roman"/>
        </w:rPr>
        <w:t>respective labour requirements and consider how best to</w:t>
      </w:r>
      <w:r w:rsidR="00B335CA" w:rsidRPr="00905AAD">
        <w:rPr>
          <w:rFonts w:cs="Times New Roman"/>
        </w:rPr>
        <w:t xml:space="preserve"> encourage and strengthen</w:t>
      </w:r>
      <w:r w:rsidR="000F37C1">
        <w:rPr>
          <w:rFonts w:cs="Times New Roman"/>
        </w:rPr>
        <w:t xml:space="preserve"> </w:t>
      </w:r>
      <w:r w:rsidR="00B335CA" w:rsidRPr="00905AAD">
        <w:rPr>
          <w:rFonts w:cs="Times New Roman"/>
        </w:rPr>
        <w:t>cooperation</w:t>
      </w:r>
      <w:r w:rsidR="00A93A7D" w:rsidRPr="00905AAD">
        <w:rPr>
          <w:rFonts w:cs="Times New Roman"/>
        </w:rPr>
        <w:t xml:space="preserve"> amongst PLG members in mobilising </w:t>
      </w:r>
      <w:r w:rsidR="00895C60" w:rsidRPr="00905AAD">
        <w:rPr>
          <w:rFonts w:cs="Times New Roman"/>
        </w:rPr>
        <w:t>a sub-</w:t>
      </w:r>
      <w:r w:rsidR="00553C8D" w:rsidRPr="00905AAD">
        <w:rPr>
          <w:rFonts w:cs="Times New Roman"/>
        </w:rPr>
        <w:t xml:space="preserve">regional </w:t>
      </w:r>
      <w:r w:rsidR="00A93A7D" w:rsidRPr="00905AAD">
        <w:rPr>
          <w:rFonts w:cs="Times New Roman"/>
        </w:rPr>
        <w:t>labour fo</w:t>
      </w:r>
      <w:r w:rsidR="00A93A7D" w:rsidRPr="007572D0">
        <w:rPr>
          <w:rFonts w:cs="Times New Roman"/>
        </w:rPr>
        <w:t>r</w:t>
      </w:r>
      <w:r w:rsidR="00A93A7D" w:rsidRPr="00221594">
        <w:rPr>
          <w:rFonts w:cs="Times New Roman"/>
        </w:rPr>
        <w:t>ce.</w:t>
      </w:r>
    </w:p>
    <w:p w:rsidR="00074CE8" w:rsidRPr="00221594" w:rsidRDefault="00074CE8" w:rsidP="00074CE8">
      <w:pPr>
        <w:pStyle w:val="Paragraphedeliste"/>
        <w:jc w:val="both"/>
        <w:rPr>
          <w:rFonts w:cs="Times New Roman"/>
        </w:rPr>
      </w:pPr>
    </w:p>
    <w:p w:rsidR="00074CE8" w:rsidRPr="00221594" w:rsidRDefault="00074CE8" w:rsidP="00074CE8">
      <w:pPr>
        <w:pStyle w:val="Paragraphedeliste"/>
        <w:numPr>
          <w:ilvl w:val="0"/>
          <w:numId w:val="1"/>
        </w:numPr>
        <w:jc w:val="both"/>
        <w:rPr>
          <w:rFonts w:cs="Times New Roman"/>
        </w:rPr>
      </w:pPr>
      <w:r w:rsidRPr="00221594">
        <w:rPr>
          <w:rFonts w:cs="Times New Roman"/>
          <w:b/>
        </w:rPr>
        <w:t>Note</w:t>
      </w:r>
      <w:r w:rsidR="009E228A">
        <w:rPr>
          <w:rFonts w:cs="Times New Roman"/>
          <w:b/>
        </w:rPr>
        <w:t>d</w:t>
      </w:r>
      <w:r w:rsidR="00905AAD">
        <w:rPr>
          <w:rFonts w:cs="Times New Roman"/>
          <w:b/>
        </w:rPr>
        <w:t xml:space="preserve"> </w:t>
      </w:r>
      <w:r w:rsidRPr="00221594">
        <w:rPr>
          <w:rFonts w:cs="Times New Roman"/>
        </w:rPr>
        <w:t xml:space="preserve">that the freedom of mobility of tourists throughout the PLG could be facilitated </w:t>
      </w:r>
      <w:r w:rsidR="00895C60" w:rsidRPr="00221594">
        <w:rPr>
          <w:rFonts w:cs="Times New Roman"/>
        </w:rPr>
        <w:t xml:space="preserve">by cross-border relaxation and schemes such as </w:t>
      </w:r>
      <w:r w:rsidRPr="00221594">
        <w:rPr>
          <w:rFonts w:cs="Times New Roman"/>
        </w:rPr>
        <w:t xml:space="preserve">a </w:t>
      </w:r>
      <w:r w:rsidRPr="00221594">
        <w:rPr>
          <w:rFonts w:cs="Times New Roman"/>
          <w:b/>
        </w:rPr>
        <w:t xml:space="preserve">Polynesian Pass </w:t>
      </w:r>
      <w:r w:rsidRPr="00221594">
        <w:rPr>
          <w:rFonts w:cs="Times New Roman"/>
        </w:rPr>
        <w:t>(</w:t>
      </w:r>
      <w:r w:rsidR="00895C60" w:rsidRPr="00221594">
        <w:rPr>
          <w:rFonts w:cs="Times New Roman"/>
        </w:rPr>
        <w:t xml:space="preserve">single </w:t>
      </w:r>
      <w:r w:rsidRPr="00221594">
        <w:rPr>
          <w:rFonts w:cs="Times New Roman"/>
        </w:rPr>
        <w:t xml:space="preserve">entry </w:t>
      </w:r>
      <w:r w:rsidR="00B5479B" w:rsidRPr="00221594">
        <w:rPr>
          <w:rFonts w:cs="Times New Roman"/>
        </w:rPr>
        <w:t xml:space="preserve">authorisation </w:t>
      </w:r>
      <w:r w:rsidRPr="00221594">
        <w:rPr>
          <w:rFonts w:cs="Times New Roman"/>
        </w:rPr>
        <w:t xml:space="preserve">to </w:t>
      </w:r>
      <w:r w:rsidR="00B5479B" w:rsidRPr="00221594">
        <w:rPr>
          <w:rFonts w:cs="Times New Roman"/>
        </w:rPr>
        <w:t>all</w:t>
      </w:r>
      <w:r w:rsidRPr="00221594">
        <w:rPr>
          <w:rFonts w:cs="Times New Roman"/>
        </w:rPr>
        <w:t xml:space="preserve"> PLG countries)</w:t>
      </w:r>
      <w:r w:rsidR="00B5479B" w:rsidRPr="00221594">
        <w:rPr>
          <w:rFonts w:cs="Times New Roman"/>
        </w:rPr>
        <w:t xml:space="preserve"> or re-visitation of </w:t>
      </w:r>
      <w:r w:rsidRPr="00221594">
        <w:rPr>
          <w:rFonts w:cs="Times New Roman"/>
        </w:rPr>
        <w:t xml:space="preserve">the Island Hopper </w:t>
      </w:r>
      <w:r w:rsidR="00B5479B" w:rsidRPr="00221594">
        <w:rPr>
          <w:rFonts w:cs="Times New Roman"/>
        </w:rPr>
        <w:t>initiative.</w:t>
      </w:r>
    </w:p>
    <w:p w:rsidR="00074CE8" w:rsidRPr="00221594" w:rsidRDefault="00074CE8" w:rsidP="00074CE8">
      <w:pPr>
        <w:spacing w:after="0"/>
        <w:jc w:val="both"/>
        <w:rPr>
          <w:rFonts w:cs="Times New Roman"/>
          <w:b/>
        </w:rPr>
      </w:pPr>
    </w:p>
    <w:p w:rsidR="00360112" w:rsidRPr="00221594" w:rsidRDefault="00360112" w:rsidP="008D0972">
      <w:pPr>
        <w:jc w:val="both"/>
        <w:rPr>
          <w:rFonts w:cs="Times New Roman"/>
          <w:b/>
        </w:rPr>
      </w:pPr>
      <w:r w:rsidRPr="00221594">
        <w:rPr>
          <w:rFonts w:cs="Times New Roman"/>
          <w:b/>
        </w:rPr>
        <w:t>Renewable Energy Cooperation</w:t>
      </w:r>
    </w:p>
    <w:p w:rsidR="00C53A28" w:rsidRPr="00221594" w:rsidRDefault="00C53A28" w:rsidP="00023A3A">
      <w:pPr>
        <w:pStyle w:val="Paragraphedeliste"/>
        <w:numPr>
          <w:ilvl w:val="0"/>
          <w:numId w:val="1"/>
        </w:numPr>
        <w:jc w:val="both"/>
        <w:rPr>
          <w:rFonts w:cs="Times New Roman"/>
        </w:rPr>
      </w:pPr>
      <w:r w:rsidRPr="00221594">
        <w:rPr>
          <w:rFonts w:cs="Times New Roman"/>
          <w:b/>
        </w:rPr>
        <w:t>Recognize</w:t>
      </w:r>
      <w:r w:rsidR="009E228A">
        <w:rPr>
          <w:rFonts w:cs="Times New Roman"/>
          <w:b/>
        </w:rPr>
        <w:t>d</w:t>
      </w:r>
      <w:r w:rsidRPr="00221594">
        <w:rPr>
          <w:rFonts w:cs="Times New Roman"/>
        </w:rPr>
        <w:t xml:space="preserve"> the significant achievement of Tokelau</w:t>
      </w:r>
      <w:r w:rsidR="00A118A2" w:rsidRPr="00221594">
        <w:rPr>
          <w:rFonts w:cs="Times New Roman"/>
        </w:rPr>
        <w:t xml:space="preserve"> in</w:t>
      </w:r>
      <w:r w:rsidRPr="00221594">
        <w:rPr>
          <w:rFonts w:cs="Times New Roman"/>
        </w:rPr>
        <w:t xml:space="preserve"> becoming the first small island nation producing </w:t>
      </w:r>
      <w:r w:rsidRPr="00221594">
        <w:rPr>
          <w:rFonts w:cs="Times New Roman"/>
          <w:bCs/>
        </w:rPr>
        <w:t>100</w:t>
      </w:r>
      <w:r w:rsidR="003E17AA" w:rsidRPr="00221594">
        <w:rPr>
          <w:rFonts w:cs="Times New Roman"/>
          <w:bCs/>
        </w:rPr>
        <w:t xml:space="preserve">% </w:t>
      </w:r>
      <w:r w:rsidRPr="00221594">
        <w:rPr>
          <w:rFonts w:cs="Times New Roman"/>
        </w:rPr>
        <w:t xml:space="preserve">of its electricity from </w:t>
      </w:r>
      <w:r w:rsidR="003E17AA" w:rsidRPr="00221594">
        <w:rPr>
          <w:rFonts w:cs="Times New Roman"/>
          <w:bCs/>
        </w:rPr>
        <w:t>solar power</w:t>
      </w:r>
      <w:r w:rsidR="000F37C1">
        <w:rPr>
          <w:rFonts w:cs="Times New Roman"/>
        </w:rPr>
        <w:t>.</w:t>
      </w:r>
    </w:p>
    <w:p w:rsidR="00B335CA" w:rsidRPr="00221594" w:rsidRDefault="00B335CA" w:rsidP="00B335CA">
      <w:pPr>
        <w:pStyle w:val="Paragraphedeliste"/>
        <w:jc w:val="both"/>
        <w:rPr>
          <w:rFonts w:cs="Times New Roman"/>
        </w:rPr>
      </w:pPr>
    </w:p>
    <w:p w:rsidR="00122108" w:rsidRPr="00221594" w:rsidRDefault="00122108" w:rsidP="00023A3A">
      <w:pPr>
        <w:pStyle w:val="Paragraphedeliste"/>
        <w:numPr>
          <w:ilvl w:val="0"/>
          <w:numId w:val="1"/>
        </w:numPr>
        <w:jc w:val="both"/>
        <w:rPr>
          <w:rFonts w:cs="Times New Roman"/>
        </w:rPr>
      </w:pPr>
      <w:r w:rsidRPr="00221594">
        <w:rPr>
          <w:rFonts w:cs="Times New Roman"/>
          <w:b/>
        </w:rPr>
        <w:t>Acknowledge</w:t>
      </w:r>
      <w:r w:rsidR="009E228A">
        <w:rPr>
          <w:rFonts w:cs="Times New Roman"/>
          <w:b/>
        </w:rPr>
        <w:t>d</w:t>
      </w:r>
      <w:r w:rsidRPr="00221594">
        <w:rPr>
          <w:rFonts w:cs="Times New Roman"/>
        </w:rPr>
        <w:t xml:space="preserve"> the </w:t>
      </w:r>
      <w:r w:rsidR="003E17AA" w:rsidRPr="00221594">
        <w:rPr>
          <w:rFonts w:cs="Times New Roman"/>
        </w:rPr>
        <w:t xml:space="preserve">advantage of a </w:t>
      </w:r>
      <w:r w:rsidRPr="00221594">
        <w:rPr>
          <w:rFonts w:cs="Times New Roman"/>
        </w:rPr>
        <w:t xml:space="preserve">coordinated approach to </w:t>
      </w:r>
      <w:r w:rsidR="003E17AA" w:rsidRPr="00221594">
        <w:rPr>
          <w:rFonts w:cs="Times New Roman"/>
        </w:rPr>
        <w:t xml:space="preserve">RE financing by </w:t>
      </w:r>
      <w:r w:rsidRPr="00221594">
        <w:rPr>
          <w:rFonts w:cs="Times New Roman"/>
        </w:rPr>
        <w:t xml:space="preserve">development partners, </w:t>
      </w:r>
      <w:r w:rsidR="003E17AA" w:rsidRPr="00221594">
        <w:rPr>
          <w:rFonts w:cs="Times New Roman"/>
        </w:rPr>
        <w:t xml:space="preserve">and the need to streamline the </w:t>
      </w:r>
      <w:r w:rsidRPr="00221594">
        <w:rPr>
          <w:rFonts w:cs="Times New Roman"/>
        </w:rPr>
        <w:t>growing number and cost of regional organisations involved in RE</w:t>
      </w:r>
      <w:r w:rsidR="003E17AA" w:rsidRPr="00221594">
        <w:rPr>
          <w:rFonts w:cs="Times New Roman"/>
        </w:rPr>
        <w:t xml:space="preserve"> development.</w:t>
      </w:r>
    </w:p>
    <w:p w:rsidR="00B335CA" w:rsidRPr="00221594" w:rsidRDefault="00B335CA" w:rsidP="00B335CA">
      <w:pPr>
        <w:pStyle w:val="Paragraphedeliste"/>
        <w:rPr>
          <w:rFonts w:cs="Times New Roman"/>
        </w:rPr>
      </w:pPr>
    </w:p>
    <w:p w:rsidR="00C53A28" w:rsidRPr="00221594" w:rsidRDefault="00C53A28" w:rsidP="00023A3A">
      <w:pPr>
        <w:pStyle w:val="Paragraphedeliste"/>
        <w:numPr>
          <w:ilvl w:val="0"/>
          <w:numId w:val="1"/>
        </w:numPr>
        <w:jc w:val="both"/>
        <w:rPr>
          <w:rFonts w:cs="Times New Roman"/>
        </w:rPr>
      </w:pPr>
      <w:r w:rsidRPr="00221594">
        <w:rPr>
          <w:rFonts w:cs="Times New Roman"/>
          <w:b/>
        </w:rPr>
        <w:t>Note</w:t>
      </w:r>
      <w:r w:rsidR="009E228A">
        <w:rPr>
          <w:rFonts w:cs="Times New Roman"/>
          <w:b/>
        </w:rPr>
        <w:t>d</w:t>
      </w:r>
      <w:r w:rsidRPr="00221594">
        <w:rPr>
          <w:rFonts w:cs="Times New Roman"/>
        </w:rPr>
        <w:t xml:space="preserve"> and </w:t>
      </w:r>
      <w:r w:rsidRPr="00221594">
        <w:rPr>
          <w:rFonts w:cs="Times New Roman"/>
          <w:b/>
        </w:rPr>
        <w:t>support</w:t>
      </w:r>
      <w:r w:rsidR="009E228A">
        <w:rPr>
          <w:rFonts w:cs="Times New Roman"/>
          <w:b/>
        </w:rPr>
        <w:t>ed</w:t>
      </w:r>
      <w:r w:rsidR="00AD7478" w:rsidRPr="00221594">
        <w:rPr>
          <w:rFonts w:cs="Times New Roman"/>
        </w:rPr>
        <w:t xml:space="preserve"> the </w:t>
      </w:r>
      <w:r w:rsidRPr="00221594">
        <w:rPr>
          <w:rFonts w:cs="Times New Roman"/>
        </w:rPr>
        <w:t>Draft Declaration on establishing a Regional Data Repository (RDR) presented by the Minister of Education &amp; Training of Tonga proposed to be signed by Pacific Island Leaders and Development Partners during the 68th Session of the United Nations General Assembly in New York later this month</w:t>
      </w:r>
      <w:r w:rsidR="00B335CA" w:rsidRPr="00221594">
        <w:rPr>
          <w:rFonts w:cs="Times New Roman"/>
        </w:rPr>
        <w:t>.</w:t>
      </w:r>
    </w:p>
    <w:p w:rsidR="00B335CA" w:rsidRPr="00221594" w:rsidRDefault="00B335CA" w:rsidP="00B335CA">
      <w:pPr>
        <w:pStyle w:val="Paragraphedeliste"/>
        <w:rPr>
          <w:rFonts w:cs="Times New Roman"/>
        </w:rPr>
      </w:pPr>
    </w:p>
    <w:p w:rsidR="00806156" w:rsidRPr="00221594" w:rsidRDefault="00407F97" w:rsidP="00EE43D8">
      <w:pPr>
        <w:jc w:val="both"/>
        <w:rPr>
          <w:rFonts w:cs="Times New Roman"/>
          <w:b/>
        </w:rPr>
      </w:pPr>
      <w:r w:rsidRPr="00221594">
        <w:rPr>
          <w:rFonts w:cs="Times New Roman"/>
          <w:b/>
        </w:rPr>
        <w:t>Other</w:t>
      </w:r>
    </w:p>
    <w:p w:rsidR="00B335CA" w:rsidRPr="00221594" w:rsidRDefault="00221594" w:rsidP="00EE43D8">
      <w:pPr>
        <w:pStyle w:val="Paragraphedeliste"/>
        <w:numPr>
          <w:ilvl w:val="0"/>
          <w:numId w:val="1"/>
        </w:numPr>
        <w:spacing w:after="0"/>
        <w:jc w:val="both"/>
        <w:rPr>
          <w:rFonts w:cs="Times New Roman"/>
        </w:rPr>
      </w:pPr>
      <w:r>
        <w:rPr>
          <w:rFonts w:cs="Times New Roman"/>
          <w:b/>
        </w:rPr>
        <w:t>Note</w:t>
      </w:r>
      <w:r w:rsidR="009E228A">
        <w:rPr>
          <w:rFonts w:cs="Times New Roman"/>
          <w:b/>
        </w:rPr>
        <w:t>d</w:t>
      </w:r>
      <w:r w:rsidR="00905AAD">
        <w:rPr>
          <w:rFonts w:cs="Times New Roman"/>
          <w:b/>
        </w:rPr>
        <w:t xml:space="preserve"> </w:t>
      </w:r>
      <w:r w:rsidR="00806156" w:rsidRPr="00221594">
        <w:rPr>
          <w:rFonts w:cs="Times New Roman"/>
        </w:rPr>
        <w:t>the opportunities</w:t>
      </w:r>
      <w:r w:rsidR="009E228A">
        <w:rPr>
          <w:rFonts w:cs="Times New Roman"/>
        </w:rPr>
        <w:t>,</w:t>
      </w:r>
      <w:r w:rsidR="00806156" w:rsidRPr="00221594">
        <w:rPr>
          <w:rFonts w:cs="Times New Roman"/>
        </w:rPr>
        <w:t xml:space="preserve"> which could be created by a </w:t>
      </w:r>
      <w:r w:rsidR="003E17AA" w:rsidRPr="00221594">
        <w:rPr>
          <w:rFonts w:cs="Times New Roman"/>
          <w:b/>
        </w:rPr>
        <w:t>sub-</w:t>
      </w:r>
      <w:r w:rsidR="00806156" w:rsidRPr="00221594">
        <w:rPr>
          <w:rFonts w:cs="Times New Roman"/>
          <w:b/>
        </w:rPr>
        <w:t>regional airline.</w:t>
      </w:r>
    </w:p>
    <w:p w:rsidR="00EE43D8" w:rsidRPr="00221594" w:rsidRDefault="00EE43D8" w:rsidP="00EE43D8">
      <w:pPr>
        <w:pStyle w:val="Paragraphedeliste"/>
        <w:spacing w:after="0"/>
        <w:jc w:val="both"/>
        <w:rPr>
          <w:rFonts w:cs="Times New Roman"/>
        </w:rPr>
      </w:pPr>
    </w:p>
    <w:p w:rsidR="008D6599" w:rsidRPr="00A97089" w:rsidRDefault="00221594" w:rsidP="008D0972">
      <w:pPr>
        <w:pStyle w:val="Paragraphedeliste"/>
        <w:numPr>
          <w:ilvl w:val="0"/>
          <w:numId w:val="1"/>
        </w:numPr>
        <w:jc w:val="both"/>
        <w:rPr>
          <w:rFonts w:cs="Times New Roman"/>
        </w:rPr>
      </w:pPr>
      <w:r>
        <w:rPr>
          <w:rFonts w:cs="Times New Roman"/>
          <w:b/>
        </w:rPr>
        <w:t>Note</w:t>
      </w:r>
      <w:r w:rsidR="009E228A">
        <w:rPr>
          <w:rFonts w:cs="Times New Roman"/>
          <w:b/>
        </w:rPr>
        <w:t>d</w:t>
      </w:r>
      <w:r w:rsidR="00905AAD">
        <w:rPr>
          <w:rFonts w:cs="Times New Roman"/>
          <w:b/>
        </w:rPr>
        <w:t xml:space="preserve"> </w:t>
      </w:r>
      <w:r w:rsidR="00AD7478" w:rsidRPr="00221594">
        <w:rPr>
          <w:rFonts w:cs="Times New Roman"/>
        </w:rPr>
        <w:t>opportunities created by sharing best practices among PLG member countries, e</w:t>
      </w:r>
      <w:r w:rsidR="00905AAD">
        <w:rPr>
          <w:rFonts w:cs="Times New Roman"/>
        </w:rPr>
        <w:t>.</w:t>
      </w:r>
      <w:r w:rsidR="00AD7478" w:rsidRPr="00221594">
        <w:rPr>
          <w:rFonts w:cs="Times New Roman"/>
        </w:rPr>
        <w:t>g</w:t>
      </w:r>
      <w:r w:rsidR="00905AAD">
        <w:rPr>
          <w:rFonts w:cs="Times New Roman"/>
        </w:rPr>
        <w:t xml:space="preserve">. </w:t>
      </w:r>
      <w:r w:rsidR="008D6599" w:rsidRPr="00221594">
        <w:rPr>
          <w:rFonts w:cs="Times New Roman"/>
          <w:b/>
        </w:rPr>
        <w:t xml:space="preserve">Fisheries </w:t>
      </w:r>
    </w:p>
    <w:p w:rsidR="00A97089" w:rsidRPr="00A97089" w:rsidRDefault="00A97089" w:rsidP="00A97089">
      <w:pPr>
        <w:pStyle w:val="Paragraphedeliste"/>
        <w:rPr>
          <w:rFonts w:cs="Times New Roman"/>
        </w:rPr>
      </w:pPr>
    </w:p>
    <w:p w:rsidR="00A97089" w:rsidRPr="009328C3" w:rsidRDefault="00A97089" w:rsidP="008D0972">
      <w:pPr>
        <w:pStyle w:val="Paragraphedeliste"/>
        <w:numPr>
          <w:ilvl w:val="0"/>
          <w:numId w:val="1"/>
        </w:numPr>
        <w:jc w:val="both"/>
        <w:rPr>
          <w:rFonts w:cs="Times New Roman"/>
          <w:highlight w:val="yellow"/>
        </w:rPr>
      </w:pPr>
      <w:r w:rsidRPr="009328C3">
        <w:rPr>
          <w:rFonts w:cs="Times New Roman"/>
          <w:b/>
          <w:highlight w:val="yellow"/>
        </w:rPr>
        <w:lastRenderedPageBreak/>
        <w:t>Noted</w:t>
      </w:r>
      <w:r w:rsidRPr="009328C3">
        <w:rPr>
          <w:rFonts w:cs="Times New Roman"/>
          <w:highlight w:val="yellow"/>
        </w:rPr>
        <w:t xml:space="preserve"> the resolution adopted by the French Polynesia Assembly reaffirming the democratic choice of its population to remain the strong</w:t>
      </w:r>
      <w:r w:rsidR="007145BD" w:rsidRPr="009328C3">
        <w:rPr>
          <w:rFonts w:cs="Times New Roman"/>
          <w:highlight w:val="yellow"/>
        </w:rPr>
        <w:t>ly</w:t>
      </w:r>
      <w:r w:rsidRPr="009328C3">
        <w:rPr>
          <w:rFonts w:cs="Times New Roman"/>
          <w:highlight w:val="yellow"/>
        </w:rPr>
        <w:t xml:space="preserve"> autonomous overseas country that it is.</w:t>
      </w:r>
    </w:p>
    <w:p w:rsidR="00B335CA" w:rsidRPr="00221594" w:rsidRDefault="00B335CA" w:rsidP="00B335CA">
      <w:pPr>
        <w:pStyle w:val="Paragraphedeliste"/>
        <w:rPr>
          <w:rFonts w:cs="Times New Roman"/>
          <w:highlight w:val="yellow"/>
        </w:rPr>
      </w:pPr>
    </w:p>
    <w:p w:rsidR="00360112" w:rsidRPr="00221594" w:rsidRDefault="00360112" w:rsidP="008D0972">
      <w:pPr>
        <w:jc w:val="both"/>
        <w:rPr>
          <w:rFonts w:cs="Times New Roman"/>
          <w:b/>
        </w:rPr>
      </w:pPr>
      <w:r w:rsidRPr="00221594">
        <w:rPr>
          <w:rFonts w:cs="Times New Roman"/>
          <w:b/>
        </w:rPr>
        <w:t>NEW INITIATIVES</w:t>
      </w:r>
    </w:p>
    <w:p w:rsidR="00360112" w:rsidRPr="00221594" w:rsidRDefault="00023A3A" w:rsidP="008D0972">
      <w:pPr>
        <w:jc w:val="both"/>
        <w:rPr>
          <w:rFonts w:cs="Times New Roman"/>
          <w:b/>
        </w:rPr>
      </w:pPr>
      <w:proofErr w:type="spellStart"/>
      <w:r w:rsidRPr="00221594">
        <w:rPr>
          <w:rFonts w:cs="Times New Roman"/>
          <w:b/>
        </w:rPr>
        <w:t>Hawaiki</w:t>
      </w:r>
      <w:proofErr w:type="spellEnd"/>
      <w:r w:rsidRPr="00221594">
        <w:rPr>
          <w:rFonts w:cs="Times New Roman"/>
          <w:b/>
        </w:rPr>
        <w:t xml:space="preserve"> Submarine Cable</w:t>
      </w:r>
    </w:p>
    <w:p w:rsidR="00023A3A" w:rsidRPr="00221594" w:rsidRDefault="00B335CA" w:rsidP="00023A3A">
      <w:pPr>
        <w:pStyle w:val="Paragraphedeliste"/>
        <w:numPr>
          <w:ilvl w:val="0"/>
          <w:numId w:val="1"/>
        </w:numPr>
        <w:jc w:val="both"/>
        <w:rPr>
          <w:rFonts w:cs="Times New Roman"/>
        </w:rPr>
      </w:pPr>
      <w:r w:rsidRPr="00221594">
        <w:rPr>
          <w:rFonts w:cs="Times New Roman"/>
          <w:b/>
        </w:rPr>
        <w:t>Note</w:t>
      </w:r>
      <w:r w:rsidR="00221594">
        <w:rPr>
          <w:rFonts w:cs="Times New Roman"/>
          <w:b/>
        </w:rPr>
        <w:t>d</w:t>
      </w:r>
      <w:r w:rsidRPr="00221594">
        <w:rPr>
          <w:rFonts w:cs="Times New Roman"/>
        </w:rPr>
        <w:t xml:space="preserve"> the presentation by </w:t>
      </w:r>
      <w:proofErr w:type="spellStart"/>
      <w:r w:rsidRPr="00221594">
        <w:rPr>
          <w:rFonts w:cs="Times New Roman"/>
        </w:rPr>
        <w:t>Hawaiki</w:t>
      </w:r>
      <w:proofErr w:type="spellEnd"/>
      <w:r w:rsidR="00905AAD">
        <w:rPr>
          <w:rFonts w:cs="Times New Roman"/>
        </w:rPr>
        <w:t xml:space="preserve"> </w:t>
      </w:r>
      <w:r w:rsidR="003E17AA" w:rsidRPr="00221594">
        <w:rPr>
          <w:rFonts w:cs="Times New Roman"/>
        </w:rPr>
        <w:t>Submarine Cable</w:t>
      </w:r>
      <w:r w:rsidRPr="00221594">
        <w:rPr>
          <w:rFonts w:cs="Times New Roman"/>
        </w:rPr>
        <w:t xml:space="preserve"> to </w:t>
      </w:r>
      <w:r w:rsidR="003E17AA" w:rsidRPr="00221594">
        <w:rPr>
          <w:rFonts w:cs="Times New Roman"/>
        </w:rPr>
        <w:t>lay a broadband communications trunk</w:t>
      </w:r>
      <w:r w:rsidR="000F37C1">
        <w:rPr>
          <w:rFonts w:cs="Times New Roman"/>
        </w:rPr>
        <w:t>-</w:t>
      </w:r>
      <w:r w:rsidR="003E17AA" w:rsidRPr="00221594">
        <w:rPr>
          <w:rFonts w:cs="Times New Roman"/>
        </w:rPr>
        <w:t>line</w:t>
      </w:r>
      <w:r w:rsidRPr="00221594">
        <w:rPr>
          <w:rFonts w:cs="Times New Roman"/>
        </w:rPr>
        <w:t xml:space="preserve"> between Australia, New Zealand and the United States</w:t>
      </w:r>
      <w:r w:rsidR="003E17AA" w:rsidRPr="00221594">
        <w:rPr>
          <w:rFonts w:cs="Times New Roman"/>
        </w:rPr>
        <w:t xml:space="preserve">, and the development opportunities presented to </w:t>
      </w:r>
      <w:r w:rsidRPr="00221594">
        <w:rPr>
          <w:rFonts w:cs="Times New Roman"/>
        </w:rPr>
        <w:t>Pacific Island Countries</w:t>
      </w:r>
      <w:r w:rsidR="003E17AA" w:rsidRPr="00221594">
        <w:rPr>
          <w:rFonts w:cs="Times New Roman"/>
        </w:rPr>
        <w:t xml:space="preserve"> as a result of this private sector initiative. </w:t>
      </w:r>
    </w:p>
    <w:p w:rsidR="00B335CA" w:rsidRPr="00221594" w:rsidRDefault="00B335CA" w:rsidP="00B335CA">
      <w:pPr>
        <w:pStyle w:val="Paragraphedeliste"/>
        <w:jc w:val="both"/>
        <w:rPr>
          <w:rFonts w:cs="Times New Roman"/>
        </w:rPr>
      </w:pPr>
    </w:p>
    <w:p w:rsidR="00B335CA" w:rsidRPr="00221594" w:rsidRDefault="00B335CA" w:rsidP="008D0972">
      <w:pPr>
        <w:pStyle w:val="Paragraphedeliste"/>
        <w:numPr>
          <w:ilvl w:val="0"/>
          <w:numId w:val="1"/>
        </w:numPr>
        <w:jc w:val="both"/>
        <w:rPr>
          <w:rFonts w:cs="Times New Roman"/>
          <w:b/>
        </w:rPr>
      </w:pPr>
      <w:r w:rsidRPr="00221594">
        <w:rPr>
          <w:rFonts w:cs="Times New Roman"/>
          <w:b/>
        </w:rPr>
        <w:t>Note</w:t>
      </w:r>
      <w:r w:rsidR="009E228A">
        <w:rPr>
          <w:rFonts w:cs="Times New Roman"/>
          <w:b/>
        </w:rPr>
        <w:t>d</w:t>
      </w:r>
      <w:r w:rsidR="00905AAD">
        <w:rPr>
          <w:rFonts w:cs="Times New Roman"/>
          <w:b/>
        </w:rPr>
        <w:t xml:space="preserve"> </w:t>
      </w:r>
      <w:proofErr w:type="spellStart"/>
      <w:r w:rsidRPr="00221594">
        <w:rPr>
          <w:rFonts w:cs="Times New Roman"/>
        </w:rPr>
        <w:t>Hawaiki</w:t>
      </w:r>
      <w:proofErr w:type="spellEnd"/>
      <w:r w:rsidR="00905AAD">
        <w:rPr>
          <w:rFonts w:cs="Times New Roman"/>
        </w:rPr>
        <w:t xml:space="preserve"> </w:t>
      </w:r>
      <w:r w:rsidR="003E17AA" w:rsidRPr="00221594">
        <w:rPr>
          <w:rFonts w:cs="Times New Roman"/>
        </w:rPr>
        <w:t>Submarine Cable’s</w:t>
      </w:r>
      <w:r w:rsidR="00A118A2" w:rsidRPr="00221594">
        <w:rPr>
          <w:rFonts w:cs="Times New Roman"/>
        </w:rPr>
        <w:t xml:space="preserve"> offer </w:t>
      </w:r>
      <w:r w:rsidRPr="00221594">
        <w:rPr>
          <w:rFonts w:cs="Times New Roman"/>
        </w:rPr>
        <w:t>to visit PLG member countries</w:t>
      </w:r>
      <w:r w:rsidR="00FD5936" w:rsidRPr="00221594">
        <w:rPr>
          <w:rFonts w:cs="Times New Roman"/>
        </w:rPr>
        <w:t>,</w:t>
      </w:r>
      <w:r w:rsidR="000F37C1">
        <w:rPr>
          <w:rFonts w:cs="Times New Roman"/>
        </w:rPr>
        <w:t xml:space="preserve"> </w:t>
      </w:r>
      <w:r w:rsidR="00FD5936" w:rsidRPr="00221594">
        <w:rPr>
          <w:rFonts w:cs="Times New Roman"/>
        </w:rPr>
        <w:t>upon request.</w:t>
      </w:r>
      <w:r w:rsidR="000F37C1">
        <w:rPr>
          <w:rFonts w:cs="Times New Roman"/>
        </w:rPr>
        <w:t xml:space="preserve">  </w:t>
      </w:r>
      <w:r w:rsidRPr="00221594">
        <w:rPr>
          <w:rFonts w:cs="Times New Roman"/>
        </w:rPr>
        <w:t xml:space="preserve">Such visits would provide </w:t>
      </w:r>
      <w:r w:rsidR="00A118A2" w:rsidRPr="00221594">
        <w:rPr>
          <w:rFonts w:cs="Times New Roman"/>
        </w:rPr>
        <w:t xml:space="preserve">PLG member countries with </w:t>
      </w:r>
      <w:r w:rsidRPr="00221594">
        <w:rPr>
          <w:rFonts w:cs="Times New Roman"/>
        </w:rPr>
        <w:t xml:space="preserve">further clarification on technical, financial and legal implications of the </w:t>
      </w:r>
      <w:r w:rsidR="00FD5936" w:rsidRPr="00221594">
        <w:rPr>
          <w:rFonts w:cs="Times New Roman"/>
        </w:rPr>
        <w:t>cable</w:t>
      </w:r>
      <w:r w:rsidR="000F37C1">
        <w:rPr>
          <w:rFonts w:cs="Times New Roman"/>
        </w:rPr>
        <w:t xml:space="preserve"> </w:t>
      </w:r>
      <w:r w:rsidRPr="00221594">
        <w:rPr>
          <w:rFonts w:cs="Times New Roman"/>
        </w:rPr>
        <w:t>project</w:t>
      </w:r>
      <w:r w:rsidR="00A118A2" w:rsidRPr="00221594">
        <w:rPr>
          <w:rFonts w:cs="Times New Roman"/>
        </w:rPr>
        <w:t xml:space="preserve">.  </w:t>
      </w:r>
      <w:r w:rsidR="00FD5936" w:rsidRPr="00221594">
        <w:rPr>
          <w:rFonts w:cs="Times New Roman"/>
        </w:rPr>
        <w:t>The timing of requests to be considered in the context of a projected deadline of</w:t>
      </w:r>
      <w:r w:rsidR="001D5239" w:rsidRPr="00221594">
        <w:rPr>
          <w:rFonts w:cs="Times New Roman"/>
        </w:rPr>
        <w:t xml:space="preserve"> December 2013.  </w:t>
      </w:r>
    </w:p>
    <w:p w:rsidR="00B335CA" w:rsidRPr="00221594" w:rsidRDefault="00B335CA" w:rsidP="00B335CA">
      <w:pPr>
        <w:pStyle w:val="Paragraphedeliste"/>
        <w:rPr>
          <w:rFonts w:cs="Times New Roman"/>
          <w:b/>
        </w:rPr>
      </w:pPr>
    </w:p>
    <w:p w:rsidR="00023A3A" w:rsidRPr="00221594" w:rsidRDefault="00023A3A" w:rsidP="00B335CA">
      <w:pPr>
        <w:jc w:val="both"/>
        <w:rPr>
          <w:rFonts w:cs="Times New Roman"/>
          <w:b/>
        </w:rPr>
      </w:pPr>
      <w:r w:rsidRPr="00221594">
        <w:rPr>
          <w:rFonts w:cs="Times New Roman"/>
          <w:b/>
        </w:rPr>
        <w:t>Nansen Initiative</w:t>
      </w:r>
    </w:p>
    <w:p w:rsidR="007876C4" w:rsidRPr="00221594" w:rsidRDefault="00B335CA" w:rsidP="007876C4">
      <w:pPr>
        <w:pStyle w:val="Paragraphedeliste"/>
        <w:numPr>
          <w:ilvl w:val="0"/>
          <w:numId w:val="1"/>
        </w:numPr>
        <w:jc w:val="both"/>
        <w:rPr>
          <w:rFonts w:cs="Times New Roman"/>
        </w:rPr>
      </w:pPr>
      <w:r w:rsidRPr="00221594">
        <w:rPr>
          <w:rFonts w:cs="Times New Roman"/>
          <w:b/>
        </w:rPr>
        <w:t xml:space="preserve">Noted </w:t>
      </w:r>
      <w:r w:rsidR="009E228A" w:rsidRPr="009E228A">
        <w:rPr>
          <w:rFonts w:cs="Times New Roman"/>
        </w:rPr>
        <w:t xml:space="preserve">and </w:t>
      </w:r>
      <w:r w:rsidR="009E228A">
        <w:rPr>
          <w:rFonts w:cs="Times New Roman"/>
          <w:b/>
        </w:rPr>
        <w:t xml:space="preserve">supported </w:t>
      </w:r>
      <w:r w:rsidR="009E228A" w:rsidRPr="009E228A">
        <w:rPr>
          <w:rFonts w:cs="Times New Roman"/>
        </w:rPr>
        <w:t xml:space="preserve">a </w:t>
      </w:r>
      <w:r w:rsidRPr="00221594">
        <w:rPr>
          <w:rFonts w:cs="Times New Roman"/>
        </w:rPr>
        <w:t xml:space="preserve">presentation by the Prime Minister of the Cook Islands, </w:t>
      </w:r>
      <w:r w:rsidR="007572D0">
        <w:rPr>
          <w:rFonts w:cs="Times New Roman"/>
        </w:rPr>
        <w:t xml:space="preserve">               </w:t>
      </w:r>
      <w:r w:rsidRPr="00221594">
        <w:rPr>
          <w:rFonts w:cs="Times New Roman"/>
        </w:rPr>
        <w:t>Hon</w:t>
      </w:r>
      <w:r w:rsidR="009E228A">
        <w:rPr>
          <w:rFonts w:cs="Times New Roman"/>
        </w:rPr>
        <w:t xml:space="preserve">. </w:t>
      </w:r>
      <w:r w:rsidRPr="00221594">
        <w:rPr>
          <w:rFonts w:cs="Times New Roman"/>
        </w:rPr>
        <w:t xml:space="preserve">Henry </w:t>
      </w:r>
      <w:proofErr w:type="spellStart"/>
      <w:r w:rsidRPr="00221594">
        <w:rPr>
          <w:rFonts w:cs="Times New Roman"/>
        </w:rPr>
        <w:t>Puna</w:t>
      </w:r>
      <w:proofErr w:type="spellEnd"/>
      <w:r w:rsidRPr="00221594">
        <w:rPr>
          <w:rFonts w:cs="Times New Roman"/>
        </w:rPr>
        <w:t xml:space="preserve"> on the Nansen Initiative and</w:t>
      </w:r>
      <w:r w:rsidR="00905AAD">
        <w:rPr>
          <w:rFonts w:cs="Times New Roman"/>
        </w:rPr>
        <w:t xml:space="preserve"> </w:t>
      </w:r>
      <w:r w:rsidR="006133B9" w:rsidRPr="00221594">
        <w:rPr>
          <w:rFonts w:cs="Times New Roman"/>
          <w:b/>
        </w:rPr>
        <w:t>endorsed</w:t>
      </w:r>
      <w:r w:rsidR="00905AAD">
        <w:rPr>
          <w:rFonts w:cs="Times New Roman"/>
          <w:b/>
        </w:rPr>
        <w:t xml:space="preserve"> </w:t>
      </w:r>
      <w:r w:rsidR="009E228A">
        <w:rPr>
          <w:rFonts w:cs="Times New Roman"/>
        </w:rPr>
        <w:t>the submission</w:t>
      </w:r>
      <w:r w:rsidR="006133B9" w:rsidRPr="00221594">
        <w:rPr>
          <w:rFonts w:cs="Times New Roman"/>
        </w:rPr>
        <w:t xml:space="preserve"> of the Initiative to </w:t>
      </w:r>
      <w:r w:rsidR="0060299D" w:rsidRPr="00221594">
        <w:rPr>
          <w:rFonts w:cs="Times New Roman"/>
        </w:rPr>
        <w:t>the 44</w:t>
      </w:r>
      <w:r w:rsidR="0060299D" w:rsidRPr="00221594">
        <w:rPr>
          <w:rFonts w:cs="Times New Roman"/>
          <w:vertAlign w:val="superscript"/>
        </w:rPr>
        <w:t>th</w:t>
      </w:r>
      <w:r w:rsidR="0060299D" w:rsidRPr="00221594">
        <w:rPr>
          <w:rFonts w:cs="Times New Roman"/>
        </w:rPr>
        <w:t xml:space="preserve"> Pacific Islands Forum in the Marshall Islands</w:t>
      </w:r>
      <w:r w:rsidR="009E228A">
        <w:rPr>
          <w:rFonts w:cs="Times New Roman"/>
        </w:rPr>
        <w:t xml:space="preserve"> for the consideration of Leaders</w:t>
      </w:r>
      <w:r w:rsidR="0060299D" w:rsidRPr="00221594">
        <w:rPr>
          <w:rFonts w:cs="Times New Roman"/>
        </w:rPr>
        <w:t>.  The Nansen Initiative being a state-led, bottom-up consultative process intended to build consensus on a protection agenda addressing the needs of people displaced across international borders in the context of natural disasters, as well as the effects of climate change.</w:t>
      </w:r>
    </w:p>
    <w:p w:rsidR="007876C4" w:rsidRPr="00221594" w:rsidRDefault="007876C4" w:rsidP="007876C4">
      <w:pPr>
        <w:pStyle w:val="Paragraphedeliste"/>
        <w:jc w:val="both"/>
        <w:rPr>
          <w:rFonts w:cs="Times New Roman"/>
        </w:rPr>
      </w:pPr>
    </w:p>
    <w:p w:rsidR="00023A3A" w:rsidRPr="00221594" w:rsidRDefault="00023A3A" w:rsidP="008D0972">
      <w:pPr>
        <w:jc w:val="both"/>
        <w:rPr>
          <w:rFonts w:cs="Times New Roman"/>
          <w:b/>
        </w:rPr>
      </w:pPr>
      <w:r w:rsidRPr="00221594">
        <w:rPr>
          <w:rFonts w:cs="Times New Roman"/>
          <w:b/>
        </w:rPr>
        <w:t>Oceania 21</w:t>
      </w:r>
    </w:p>
    <w:p w:rsidR="006133B9" w:rsidRPr="00221594" w:rsidRDefault="0060299D" w:rsidP="006133B9">
      <w:pPr>
        <w:pStyle w:val="Paragraphedeliste"/>
        <w:numPr>
          <w:ilvl w:val="0"/>
          <w:numId w:val="1"/>
        </w:numPr>
        <w:jc w:val="both"/>
        <w:rPr>
          <w:rFonts w:cs="Times New Roman"/>
        </w:rPr>
      </w:pPr>
      <w:r w:rsidRPr="00221594">
        <w:rPr>
          <w:rFonts w:cs="Times New Roman"/>
          <w:b/>
        </w:rPr>
        <w:t xml:space="preserve">Noted </w:t>
      </w:r>
      <w:r w:rsidR="009E228A" w:rsidRPr="009E228A">
        <w:rPr>
          <w:rFonts w:cs="Times New Roman"/>
        </w:rPr>
        <w:t xml:space="preserve">and </w:t>
      </w:r>
      <w:r w:rsidR="009E228A">
        <w:rPr>
          <w:rFonts w:cs="Times New Roman"/>
          <w:b/>
        </w:rPr>
        <w:t xml:space="preserve">supported </w:t>
      </w:r>
      <w:r w:rsidR="009E228A" w:rsidRPr="009E228A">
        <w:rPr>
          <w:rFonts w:cs="Times New Roman"/>
        </w:rPr>
        <w:t xml:space="preserve">a </w:t>
      </w:r>
      <w:r w:rsidRPr="00221594">
        <w:rPr>
          <w:rFonts w:cs="Times New Roman"/>
        </w:rPr>
        <w:t xml:space="preserve">presentation by the Prime Minister of the Cook Islands, </w:t>
      </w:r>
      <w:r w:rsidR="007572D0">
        <w:rPr>
          <w:rFonts w:cs="Times New Roman"/>
        </w:rPr>
        <w:t xml:space="preserve">               </w:t>
      </w:r>
      <w:r w:rsidRPr="00221594">
        <w:rPr>
          <w:rFonts w:cs="Times New Roman"/>
        </w:rPr>
        <w:t>Hon</w:t>
      </w:r>
      <w:r w:rsidR="009E228A">
        <w:rPr>
          <w:rFonts w:cs="Times New Roman"/>
        </w:rPr>
        <w:t xml:space="preserve">. </w:t>
      </w:r>
      <w:r w:rsidRPr="00221594">
        <w:rPr>
          <w:rFonts w:cs="Times New Roman"/>
        </w:rPr>
        <w:t xml:space="preserve">Henry </w:t>
      </w:r>
      <w:proofErr w:type="spellStart"/>
      <w:r w:rsidRPr="00221594">
        <w:rPr>
          <w:rFonts w:cs="Times New Roman"/>
        </w:rPr>
        <w:t>Puna</w:t>
      </w:r>
      <w:proofErr w:type="spellEnd"/>
      <w:r w:rsidRPr="00221594">
        <w:rPr>
          <w:rFonts w:cs="Times New Roman"/>
        </w:rPr>
        <w:t xml:space="preserve"> on Oceania 21</w:t>
      </w:r>
      <w:r w:rsidR="009E228A">
        <w:rPr>
          <w:rFonts w:cs="Times New Roman"/>
        </w:rPr>
        <w:t>,</w:t>
      </w:r>
      <w:r w:rsidRPr="00221594">
        <w:rPr>
          <w:rFonts w:cs="Times New Roman"/>
        </w:rPr>
        <w:t xml:space="preserve"> and </w:t>
      </w:r>
      <w:r w:rsidR="009E228A">
        <w:rPr>
          <w:rFonts w:cs="Times New Roman"/>
        </w:rPr>
        <w:t>the</w:t>
      </w:r>
      <w:r w:rsidRPr="00221594">
        <w:rPr>
          <w:rFonts w:cs="Times New Roman"/>
        </w:rPr>
        <w:t xml:space="preserve"> tabl</w:t>
      </w:r>
      <w:r w:rsidR="009E228A">
        <w:rPr>
          <w:rFonts w:cs="Times New Roman"/>
        </w:rPr>
        <w:t>ing of</w:t>
      </w:r>
      <w:r w:rsidRPr="00221594">
        <w:rPr>
          <w:rFonts w:cs="Times New Roman"/>
        </w:rPr>
        <w:t xml:space="preserve"> this </w:t>
      </w:r>
      <w:r w:rsidR="009E228A">
        <w:rPr>
          <w:rFonts w:cs="Times New Roman"/>
        </w:rPr>
        <w:t xml:space="preserve">concept </w:t>
      </w:r>
      <w:r w:rsidRPr="00221594">
        <w:rPr>
          <w:rFonts w:cs="Times New Roman"/>
        </w:rPr>
        <w:t xml:space="preserve">at the </w:t>
      </w:r>
      <w:r w:rsidR="009E228A">
        <w:rPr>
          <w:rFonts w:cs="Times New Roman"/>
        </w:rPr>
        <w:t>44</w:t>
      </w:r>
      <w:r w:rsidR="009E228A" w:rsidRPr="009E228A">
        <w:rPr>
          <w:rFonts w:cs="Times New Roman"/>
          <w:vertAlign w:val="superscript"/>
        </w:rPr>
        <w:t>th</w:t>
      </w:r>
      <w:r w:rsidRPr="00221594">
        <w:rPr>
          <w:rFonts w:cs="Times New Roman"/>
        </w:rPr>
        <w:t>Pacific Islands Forum Meeting in the Marshall Islands</w:t>
      </w:r>
      <w:r w:rsidR="009E228A">
        <w:rPr>
          <w:rFonts w:cs="Times New Roman"/>
        </w:rPr>
        <w:t xml:space="preserve"> for the consideration of Leaders</w:t>
      </w:r>
      <w:r w:rsidRPr="00221594">
        <w:rPr>
          <w:rFonts w:cs="Times New Roman"/>
        </w:rPr>
        <w:t>.</w:t>
      </w:r>
      <w:r w:rsidR="00905AAD">
        <w:rPr>
          <w:rFonts w:cs="Times New Roman"/>
        </w:rPr>
        <w:t xml:space="preserve"> </w:t>
      </w:r>
      <w:r w:rsidR="009E228A">
        <w:rPr>
          <w:rFonts w:cs="Times New Roman"/>
        </w:rPr>
        <w:t>Oceania 21</w:t>
      </w:r>
      <w:r w:rsidR="006133B9" w:rsidRPr="00221594">
        <w:rPr>
          <w:rFonts w:cs="Times New Roman"/>
        </w:rPr>
        <w:t xml:space="preserve"> is a regional platform established to promote and engage the international community on the region’s common concerns pertaining to climate change, environmental preservation and sustainable management.</w:t>
      </w:r>
    </w:p>
    <w:p w:rsidR="0060299D" w:rsidRPr="00221594" w:rsidRDefault="00A30CBC" w:rsidP="0060299D">
      <w:pPr>
        <w:jc w:val="both"/>
        <w:rPr>
          <w:rFonts w:cs="Times New Roman"/>
          <w:b/>
        </w:rPr>
      </w:pPr>
      <w:r w:rsidRPr="00221594">
        <w:rPr>
          <w:rFonts w:cs="Times New Roman"/>
          <w:b/>
        </w:rPr>
        <w:br/>
      </w:r>
      <w:r w:rsidR="007876C4" w:rsidRPr="00221594">
        <w:rPr>
          <w:rFonts w:cs="Times New Roman"/>
          <w:b/>
        </w:rPr>
        <w:t xml:space="preserve">Marshall Islands Declaration </w:t>
      </w:r>
      <w:r w:rsidR="00A118A2" w:rsidRPr="00221594">
        <w:rPr>
          <w:rFonts w:cs="Times New Roman"/>
          <w:b/>
        </w:rPr>
        <w:t xml:space="preserve">on Climate Change </w:t>
      </w:r>
      <w:r w:rsidR="007876C4" w:rsidRPr="00221594">
        <w:rPr>
          <w:rFonts w:cs="Times New Roman"/>
          <w:b/>
        </w:rPr>
        <w:t>for 44</w:t>
      </w:r>
      <w:r w:rsidR="007876C4" w:rsidRPr="00221594">
        <w:rPr>
          <w:rFonts w:cs="Times New Roman"/>
          <w:b/>
          <w:vertAlign w:val="superscript"/>
        </w:rPr>
        <w:t>th</w:t>
      </w:r>
      <w:r w:rsidR="007876C4" w:rsidRPr="00221594">
        <w:rPr>
          <w:rFonts w:cs="Times New Roman"/>
          <w:b/>
        </w:rPr>
        <w:t xml:space="preserve"> Pacific Islands Forum</w:t>
      </w:r>
    </w:p>
    <w:p w:rsidR="007876C4" w:rsidRPr="009328C3" w:rsidRDefault="007876C4" w:rsidP="007876C4">
      <w:pPr>
        <w:pStyle w:val="Paragraphedeliste"/>
        <w:numPr>
          <w:ilvl w:val="0"/>
          <w:numId w:val="1"/>
        </w:numPr>
        <w:jc w:val="both"/>
        <w:rPr>
          <w:rFonts w:cs="Times New Roman"/>
          <w:highlight w:val="yellow"/>
        </w:rPr>
      </w:pPr>
      <w:r w:rsidRPr="009328C3">
        <w:rPr>
          <w:rFonts w:cs="Times New Roman"/>
          <w:b/>
          <w:highlight w:val="yellow"/>
        </w:rPr>
        <w:t>Noted</w:t>
      </w:r>
      <w:r w:rsidRPr="009328C3">
        <w:rPr>
          <w:rFonts w:cs="Times New Roman"/>
          <w:highlight w:val="yellow"/>
        </w:rPr>
        <w:t xml:space="preserve"> the resolution passed by the French Polynesia Assembly highlighting concerns at the proliferation of climate change related organisations and the need to ensure that climate change financing is </w:t>
      </w:r>
      <w:r w:rsidR="009E228A" w:rsidRPr="009328C3">
        <w:rPr>
          <w:rFonts w:cs="Times New Roman"/>
          <w:highlight w:val="yellow"/>
        </w:rPr>
        <w:t xml:space="preserve">clarified and </w:t>
      </w:r>
      <w:r w:rsidRPr="009328C3">
        <w:rPr>
          <w:rFonts w:cs="Times New Roman"/>
          <w:highlight w:val="yellow"/>
        </w:rPr>
        <w:t>channelled to population needs</w:t>
      </w:r>
      <w:r w:rsidR="009E228A" w:rsidRPr="009328C3">
        <w:rPr>
          <w:rFonts w:cs="Times New Roman"/>
          <w:highlight w:val="yellow"/>
        </w:rPr>
        <w:t>.</w:t>
      </w:r>
    </w:p>
    <w:p w:rsidR="006133B9" w:rsidRPr="009328C3" w:rsidRDefault="006133B9" w:rsidP="006133B9">
      <w:pPr>
        <w:pStyle w:val="Paragraphedeliste"/>
        <w:jc w:val="both"/>
        <w:rPr>
          <w:rFonts w:cs="Times New Roman"/>
          <w:highlight w:val="yellow"/>
        </w:rPr>
      </w:pPr>
    </w:p>
    <w:p w:rsidR="006133B9" w:rsidRPr="009328C3" w:rsidRDefault="006133B9" w:rsidP="006133B9">
      <w:pPr>
        <w:pStyle w:val="Paragraphedeliste"/>
        <w:numPr>
          <w:ilvl w:val="0"/>
          <w:numId w:val="1"/>
        </w:numPr>
        <w:jc w:val="both"/>
        <w:rPr>
          <w:rFonts w:cs="Times New Roman"/>
          <w:highlight w:val="yellow"/>
        </w:rPr>
      </w:pPr>
      <w:r w:rsidRPr="009328C3">
        <w:rPr>
          <w:rFonts w:cs="Times New Roman"/>
          <w:b/>
          <w:highlight w:val="yellow"/>
        </w:rPr>
        <w:t xml:space="preserve">Welcomed </w:t>
      </w:r>
      <w:r w:rsidRPr="009328C3">
        <w:rPr>
          <w:rFonts w:cs="Times New Roman"/>
          <w:highlight w:val="yellow"/>
        </w:rPr>
        <w:t xml:space="preserve">recommendation by French Polynesian President Gaston </w:t>
      </w:r>
      <w:proofErr w:type="spellStart"/>
      <w:r w:rsidRPr="009328C3">
        <w:rPr>
          <w:rFonts w:cs="Times New Roman"/>
          <w:highlight w:val="yellow"/>
        </w:rPr>
        <w:t>Flosse</w:t>
      </w:r>
      <w:proofErr w:type="spellEnd"/>
      <w:r w:rsidRPr="009328C3">
        <w:rPr>
          <w:rFonts w:cs="Times New Roman"/>
          <w:highlight w:val="yellow"/>
        </w:rPr>
        <w:t xml:space="preserve"> encouraging PLG member countries to embrace our </w:t>
      </w:r>
      <w:r w:rsidR="009E228A" w:rsidRPr="009328C3">
        <w:rPr>
          <w:rFonts w:cs="Times New Roman"/>
          <w:highlight w:val="yellow"/>
        </w:rPr>
        <w:t xml:space="preserve">Polynesian </w:t>
      </w:r>
      <w:r w:rsidRPr="009328C3">
        <w:rPr>
          <w:rFonts w:cs="Times New Roman"/>
          <w:highlight w:val="yellow"/>
        </w:rPr>
        <w:t>people displaced by climate change.</w:t>
      </w:r>
    </w:p>
    <w:p w:rsidR="007876C4" w:rsidRPr="009328C3" w:rsidRDefault="007876C4" w:rsidP="007876C4">
      <w:pPr>
        <w:pStyle w:val="Paragraphedeliste"/>
        <w:jc w:val="both"/>
        <w:rPr>
          <w:rFonts w:cs="Times New Roman"/>
          <w:highlight w:val="yellow"/>
        </w:rPr>
      </w:pPr>
    </w:p>
    <w:p w:rsidR="007876C4" w:rsidRPr="009328C3" w:rsidRDefault="007876C4" w:rsidP="007876C4">
      <w:pPr>
        <w:pStyle w:val="Paragraphedeliste"/>
        <w:numPr>
          <w:ilvl w:val="0"/>
          <w:numId w:val="1"/>
        </w:numPr>
        <w:jc w:val="both"/>
        <w:rPr>
          <w:rFonts w:cs="Times New Roman"/>
          <w:b/>
          <w:highlight w:val="yellow"/>
        </w:rPr>
      </w:pPr>
      <w:r w:rsidRPr="009328C3">
        <w:rPr>
          <w:rFonts w:cs="Times New Roman"/>
          <w:b/>
          <w:highlight w:val="yellow"/>
        </w:rPr>
        <w:t xml:space="preserve">Agreed </w:t>
      </w:r>
      <w:r w:rsidRPr="009328C3">
        <w:rPr>
          <w:rFonts w:cs="Times New Roman"/>
          <w:highlight w:val="yellow"/>
        </w:rPr>
        <w:t>that French Polynesia President</w:t>
      </w:r>
      <w:r w:rsidR="006133B9" w:rsidRPr="009328C3">
        <w:rPr>
          <w:rFonts w:cs="Times New Roman"/>
          <w:highlight w:val="yellow"/>
        </w:rPr>
        <w:t xml:space="preserve"> Gaston </w:t>
      </w:r>
      <w:proofErr w:type="spellStart"/>
      <w:r w:rsidR="006133B9" w:rsidRPr="009328C3">
        <w:rPr>
          <w:rFonts w:cs="Times New Roman"/>
          <w:highlight w:val="yellow"/>
        </w:rPr>
        <w:t>Flosse</w:t>
      </w:r>
      <w:proofErr w:type="spellEnd"/>
      <w:r w:rsidRPr="009328C3">
        <w:rPr>
          <w:rFonts w:cs="Times New Roman"/>
          <w:highlight w:val="yellow"/>
        </w:rPr>
        <w:t xml:space="preserve"> table this resolution at the 44</w:t>
      </w:r>
      <w:r w:rsidRPr="009328C3">
        <w:rPr>
          <w:rFonts w:cs="Times New Roman"/>
          <w:highlight w:val="yellow"/>
          <w:vertAlign w:val="superscript"/>
        </w:rPr>
        <w:t>th</w:t>
      </w:r>
      <w:r w:rsidRPr="009328C3">
        <w:rPr>
          <w:rFonts w:cs="Times New Roman"/>
          <w:highlight w:val="yellow"/>
        </w:rPr>
        <w:t xml:space="preserve"> Pacific Islands Forum Leaders Meeting in the Marshall Islands.</w:t>
      </w:r>
    </w:p>
    <w:p w:rsidR="0060299D" w:rsidRPr="00221594" w:rsidRDefault="0060299D" w:rsidP="007876C4">
      <w:pPr>
        <w:pStyle w:val="Paragraphedeliste"/>
        <w:jc w:val="both"/>
        <w:rPr>
          <w:rFonts w:cs="Times New Roman"/>
        </w:rPr>
      </w:pPr>
    </w:p>
    <w:p w:rsidR="00804D8C" w:rsidRPr="00221594" w:rsidRDefault="00973B9E" w:rsidP="008D0972">
      <w:pPr>
        <w:jc w:val="both"/>
        <w:rPr>
          <w:rFonts w:cs="Times New Roman"/>
          <w:b/>
        </w:rPr>
      </w:pPr>
      <w:r w:rsidRPr="00221594">
        <w:rPr>
          <w:rFonts w:cs="Times New Roman"/>
          <w:b/>
        </w:rPr>
        <w:lastRenderedPageBreak/>
        <w:t>Hawaiian Affairs</w:t>
      </w:r>
    </w:p>
    <w:p w:rsidR="00973B9E" w:rsidRPr="00221594" w:rsidRDefault="0027667C" w:rsidP="008D0972">
      <w:pPr>
        <w:pStyle w:val="Paragraphedeliste"/>
        <w:numPr>
          <w:ilvl w:val="0"/>
          <w:numId w:val="1"/>
        </w:numPr>
        <w:jc w:val="both"/>
        <w:rPr>
          <w:rFonts w:cs="Times New Roman"/>
        </w:rPr>
      </w:pPr>
      <w:r w:rsidRPr="00221594">
        <w:rPr>
          <w:rFonts w:cs="Times New Roman"/>
          <w:b/>
        </w:rPr>
        <w:t xml:space="preserve">Noted </w:t>
      </w:r>
      <w:r w:rsidR="009E228A" w:rsidRPr="009E228A">
        <w:rPr>
          <w:rFonts w:cs="Times New Roman"/>
        </w:rPr>
        <w:t xml:space="preserve">and </w:t>
      </w:r>
      <w:r w:rsidR="009E228A">
        <w:rPr>
          <w:rFonts w:cs="Times New Roman"/>
          <w:b/>
        </w:rPr>
        <w:t xml:space="preserve">welcomed </w:t>
      </w:r>
      <w:r w:rsidR="009E228A" w:rsidRPr="009E228A">
        <w:rPr>
          <w:rFonts w:cs="Times New Roman"/>
        </w:rPr>
        <w:t xml:space="preserve">a </w:t>
      </w:r>
      <w:r w:rsidRPr="00221594">
        <w:rPr>
          <w:rFonts w:cs="Times New Roman"/>
        </w:rPr>
        <w:t xml:space="preserve">presentation by Dr </w:t>
      </w:r>
      <w:proofErr w:type="spellStart"/>
      <w:r w:rsidRPr="00221594">
        <w:rPr>
          <w:rFonts w:cs="Times New Roman"/>
        </w:rPr>
        <w:t>Kamana’opono</w:t>
      </w:r>
      <w:proofErr w:type="spellEnd"/>
      <w:r w:rsidRPr="00221594">
        <w:rPr>
          <w:rFonts w:cs="Times New Roman"/>
        </w:rPr>
        <w:t xml:space="preserve"> Crabbe, Chief Executive </w:t>
      </w:r>
      <w:r w:rsidR="001D5239" w:rsidRPr="00221594">
        <w:rPr>
          <w:rFonts w:cs="Times New Roman"/>
        </w:rPr>
        <w:t>Officer</w:t>
      </w:r>
      <w:r w:rsidR="00E27248">
        <w:rPr>
          <w:rFonts w:cs="Times New Roman"/>
        </w:rPr>
        <w:t xml:space="preserve"> for the </w:t>
      </w:r>
      <w:r w:rsidRPr="00221594">
        <w:rPr>
          <w:rFonts w:cs="Times New Roman"/>
        </w:rPr>
        <w:t>Office of Hawaiian Affairs (OHA)</w:t>
      </w:r>
      <w:r w:rsidR="00E27248">
        <w:rPr>
          <w:rFonts w:cs="Times New Roman"/>
        </w:rPr>
        <w:t>,</w:t>
      </w:r>
      <w:r w:rsidRPr="00221594">
        <w:rPr>
          <w:rFonts w:cs="Times New Roman"/>
        </w:rPr>
        <w:t xml:space="preserve"> on the </w:t>
      </w:r>
      <w:r w:rsidR="00B7676C">
        <w:rPr>
          <w:rFonts w:cs="Times New Roman"/>
        </w:rPr>
        <w:t>functions and responsibilities of OHA,</w:t>
      </w:r>
      <w:r w:rsidRPr="00221594">
        <w:rPr>
          <w:rFonts w:cs="Times New Roman"/>
        </w:rPr>
        <w:t xml:space="preserve"> and the </w:t>
      </w:r>
      <w:r w:rsidR="00B7676C">
        <w:rPr>
          <w:rFonts w:cs="Times New Roman"/>
        </w:rPr>
        <w:t xml:space="preserve">governance issues related to the </w:t>
      </w:r>
      <w:r w:rsidRPr="00221594">
        <w:rPr>
          <w:rFonts w:cs="Times New Roman"/>
        </w:rPr>
        <w:t xml:space="preserve">aspirations of </w:t>
      </w:r>
      <w:r w:rsidR="00B7676C">
        <w:rPr>
          <w:rFonts w:cs="Times New Roman"/>
        </w:rPr>
        <w:t xml:space="preserve">Native Hawaiians. </w:t>
      </w:r>
    </w:p>
    <w:p w:rsidR="0027667C" w:rsidRPr="00221594" w:rsidRDefault="0027667C" w:rsidP="0027667C">
      <w:pPr>
        <w:pStyle w:val="Paragraphedeliste"/>
        <w:jc w:val="both"/>
        <w:rPr>
          <w:rFonts w:cs="Times New Roman"/>
        </w:rPr>
      </w:pPr>
    </w:p>
    <w:p w:rsidR="0027667C" w:rsidRPr="009328C3" w:rsidRDefault="0027667C" w:rsidP="0027667C">
      <w:pPr>
        <w:pStyle w:val="Paragraphedeliste"/>
        <w:numPr>
          <w:ilvl w:val="0"/>
          <w:numId w:val="1"/>
        </w:numPr>
        <w:jc w:val="both"/>
        <w:rPr>
          <w:rFonts w:cs="Times New Roman"/>
          <w:highlight w:val="yellow"/>
        </w:rPr>
      </w:pPr>
      <w:r w:rsidRPr="009328C3">
        <w:rPr>
          <w:rFonts w:cs="Times New Roman"/>
          <w:highlight w:val="yellow"/>
        </w:rPr>
        <w:t xml:space="preserve">On behalf of the PLG, French Polynesia President </w:t>
      </w:r>
      <w:r w:rsidR="001D5239" w:rsidRPr="009328C3">
        <w:rPr>
          <w:rFonts w:cs="Times New Roman"/>
          <w:highlight w:val="yellow"/>
        </w:rPr>
        <w:t>Gaston</w:t>
      </w:r>
      <w:r w:rsidR="00905AAD" w:rsidRPr="009328C3">
        <w:rPr>
          <w:rFonts w:cs="Times New Roman"/>
          <w:highlight w:val="yellow"/>
        </w:rPr>
        <w:t xml:space="preserve"> </w:t>
      </w:r>
      <w:proofErr w:type="spellStart"/>
      <w:r w:rsidRPr="009328C3">
        <w:rPr>
          <w:rFonts w:cs="Times New Roman"/>
          <w:highlight w:val="yellow"/>
        </w:rPr>
        <w:t>Flosse</w:t>
      </w:r>
      <w:proofErr w:type="spellEnd"/>
      <w:r w:rsidRPr="009328C3">
        <w:rPr>
          <w:rFonts w:cs="Times New Roman"/>
          <w:highlight w:val="yellow"/>
        </w:rPr>
        <w:t xml:space="preserve"> expressed the appreciation of Leaders for the presentation of gifts and the warmth of </w:t>
      </w:r>
      <w:r w:rsidRPr="009328C3">
        <w:rPr>
          <w:rFonts w:cs="Times New Roman"/>
          <w:i/>
          <w:highlight w:val="yellow"/>
        </w:rPr>
        <w:t>aloha</w:t>
      </w:r>
      <w:r w:rsidRPr="009328C3">
        <w:rPr>
          <w:rFonts w:cs="Times New Roman"/>
          <w:highlight w:val="yellow"/>
        </w:rPr>
        <w:t xml:space="preserve"> from OHA.</w:t>
      </w:r>
    </w:p>
    <w:p w:rsidR="001243E0" w:rsidRPr="00221594" w:rsidRDefault="00A30CBC" w:rsidP="001243E0">
      <w:pPr>
        <w:jc w:val="both"/>
        <w:rPr>
          <w:rFonts w:cs="Times New Roman"/>
          <w:b/>
        </w:rPr>
      </w:pPr>
      <w:r w:rsidRPr="00221594">
        <w:rPr>
          <w:rFonts w:cs="Times New Roman"/>
          <w:b/>
        </w:rPr>
        <w:br/>
      </w:r>
      <w:r w:rsidR="00973B9E" w:rsidRPr="00221594">
        <w:rPr>
          <w:rFonts w:cs="Times New Roman"/>
          <w:b/>
        </w:rPr>
        <w:t>Concluding remarks</w:t>
      </w:r>
    </w:p>
    <w:p w:rsidR="001243E0" w:rsidRPr="00221594" w:rsidRDefault="00A118A2" w:rsidP="00B335CA">
      <w:pPr>
        <w:pStyle w:val="Paragraphedeliste"/>
        <w:numPr>
          <w:ilvl w:val="0"/>
          <w:numId w:val="1"/>
        </w:numPr>
        <w:jc w:val="both"/>
        <w:rPr>
          <w:rFonts w:cs="Times New Roman"/>
        </w:rPr>
      </w:pPr>
      <w:r w:rsidRPr="00221594">
        <w:rPr>
          <w:rFonts w:cs="Times New Roman"/>
        </w:rPr>
        <w:t xml:space="preserve">Leaders </w:t>
      </w:r>
      <w:r w:rsidR="00E27248">
        <w:rPr>
          <w:rFonts w:cs="Times New Roman"/>
          <w:b/>
        </w:rPr>
        <w:t xml:space="preserve">expressed </w:t>
      </w:r>
      <w:r w:rsidR="00E27248" w:rsidRPr="00E27248">
        <w:rPr>
          <w:rFonts w:cs="Times New Roman"/>
        </w:rPr>
        <w:t>deep</w:t>
      </w:r>
      <w:r w:rsidR="00B335CA" w:rsidRPr="00221594">
        <w:rPr>
          <w:rFonts w:cs="Times New Roman"/>
        </w:rPr>
        <w:t xml:space="preserve"> appreciation to the New Zealand Government for use of the Ministry of Foreign Affairs and Trade </w:t>
      </w:r>
      <w:r w:rsidR="00E27248">
        <w:rPr>
          <w:rFonts w:cs="Times New Roman"/>
        </w:rPr>
        <w:t>(MFAT) Auckland Office</w:t>
      </w:r>
      <w:r w:rsidR="00B335CA" w:rsidRPr="00221594">
        <w:rPr>
          <w:rFonts w:cs="Times New Roman"/>
        </w:rPr>
        <w:t xml:space="preserve"> for the PLG meeting</w:t>
      </w:r>
      <w:r w:rsidR="0027667C" w:rsidRPr="00221594">
        <w:rPr>
          <w:rFonts w:cs="Times New Roman"/>
        </w:rPr>
        <w:t>.</w:t>
      </w:r>
    </w:p>
    <w:p w:rsidR="0027667C" w:rsidRPr="00221594" w:rsidRDefault="0027667C" w:rsidP="0027667C">
      <w:pPr>
        <w:pStyle w:val="Paragraphedeliste"/>
        <w:jc w:val="both"/>
        <w:rPr>
          <w:rFonts w:cs="Times New Roman"/>
        </w:rPr>
      </w:pPr>
    </w:p>
    <w:p w:rsidR="0027667C" w:rsidRPr="009328C3" w:rsidRDefault="0027667C" w:rsidP="0027667C">
      <w:pPr>
        <w:pStyle w:val="Paragraphedeliste"/>
        <w:numPr>
          <w:ilvl w:val="0"/>
          <w:numId w:val="1"/>
        </w:numPr>
        <w:jc w:val="both"/>
        <w:rPr>
          <w:rFonts w:cs="Times New Roman"/>
          <w:highlight w:val="yellow"/>
        </w:rPr>
      </w:pPr>
      <w:bookmarkStart w:id="1" w:name="_GoBack"/>
      <w:bookmarkEnd w:id="1"/>
      <w:r w:rsidRPr="009328C3">
        <w:rPr>
          <w:rFonts w:cs="Times New Roman"/>
          <w:highlight w:val="yellow"/>
        </w:rPr>
        <w:t xml:space="preserve">French Polynesia President Gaston </w:t>
      </w:r>
      <w:proofErr w:type="spellStart"/>
      <w:r w:rsidRPr="009328C3">
        <w:rPr>
          <w:rFonts w:cs="Times New Roman"/>
          <w:highlight w:val="yellow"/>
        </w:rPr>
        <w:t>Flosse</w:t>
      </w:r>
      <w:proofErr w:type="spellEnd"/>
      <w:r w:rsidR="00905AAD" w:rsidRPr="009328C3">
        <w:rPr>
          <w:rFonts w:cs="Times New Roman"/>
          <w:highlight w:val="yellow"/>
        </w:rPr>
        <w:t xml:space="preserve"> </w:t>
      </w:r>
      <w:r w:rsidRPr="009328C3">
        <w:rPr>
          <w:rFonts w:cs="Times New Roman"/>
          <w:b/>
          <w:highlight w:val="yellow"/>
        </w:rPr>
        <w:t>extended</w:t>
      </w:r>
      <w:r w:rsidRPr="009328C3">
        <w:rPr>
          <w:rFonts w:cs="Times New Roman"/>
          <w:highlight w:val="yellow"/>
        </w:rPr>
        <w:t xml:space="preserve"> his appreciation to Leaders for their confidence in his Chairmanship and offered French Polynesia as host venue for the next PLG Meeting.</w:t>
      </w:r>
    </w:p>
    <w:p w:rsidR="0027667C" w:rsidRPr="009328C3" w:rsidRDefault="0027667C" w:rsidP="0027667C">
      <w:pPr>
        <w:pStyle w:val="Paragraphedeliste"/>
        <w:rPr>
          <w:rFonts w:cs="Times New Roman"/>
          <w:highlight w:val="yellow"/>
        </w:rPr>
      </w:pPr>
    </w:p>
    <w:p w:rsidR="0027667C" w:rsidRPr="009328C3" w:rsidRDefault="0027667C" w:rsidP="0027667C">
      <w:pPr>
        <w:pStyle w:val="Paragraphedeliste"/>
        <w:numPr>
          <w:ilvl w:val="0"/>
          <w:numId w:val="1"/>
        </w:numPr>
        <w:jc w:val="both"/>
        <w:rPr>
          <w:rFonts w:cs="Times New Roman"/>
          <w:highlight w:val="yellow"/>
        </w:rPr>
      </w:pPr>
      <w:r w:rsidRPr="009328C3">
        <w:rPr>
          <w:rFonts w:cs="Times New Roman"/>
          <w:highlight w:val="yellow"/>
        </w:rPr>
        <w:t xml:space="preserve">Leaders </w:t>
      </w:r>
      <w:r w:rsidRPr="009328C3">
        <w:rPr>
          <w:rFonts w:cs="Times New Roman"/>
          <w:b/>
          <w:highlight w:val="yellow"/>
        </w:rPr>
        <w:t>noted</w:t>
      </w:r>
      <w:r w:rsidRPr="009328C3">
        <w:rPr>
          <w:rFonts w:cs="Times New Roman"/>
          <w:highlight w:val="yellow"/>
        </w:rPr>
        <w:t xml:space="preserve"> the offer from French Polynesia President Gaston </w:t>
      </w:r>
      <w:proofErr w:type="spellStart"/>
      <w:r w:rsidRPr="009328C3">
        <w:rPr>
          <w:rFonts w:cs="Times New Roman"/>
          <w:highlight w:val="yellow"/>
        </w:rPr>
        <w:t>Flosse</w:t>
      </w:r>
      <w:proofErr w:type="spellEnd"/>
      <w:r w:rsidRPr="009328C3">
        <w:rPr>
          <w:rFonts w:cs="Times New Roman"/>
          <w:highlight w:val="yellow"/>
        </w:rPr>
        <w:t xml:space="preserve"> to host the Secretariat of the PLG</w:t>
      </w:r>
      <w:r w:rsidR="00A118A2" w:rsidRPr="009328C3">
        <w:rPr>
          <w:rFonts w:cs="Times New Roman"/>
          <w:highlight w:val="yellow"/>
        </w:rPr>
        <w:t>.</w:t>
      </w:r>
    </w:p>
    <w:p w:rsidR="00A118A2" w:rsidRPr="009328C3" w:rsidRDefault="00A118A2" w:rsidP="00A118A2">
      <w:pPr>
        <w:pStyle w:val="Paragraphedeliste"/>
        <w:rPr>
          <w:rFonts w:cs="Times New Roman"/>
          <w:highlight w:val="yellow"/>
        </w:rPr>
      </w:pPr>
    </w:p>
    <w:p w:rsidR="00A118A2" w:rsidRPr="009328C3" w:rsidRDefault="00A118A2" w:rsidP="0027667C">
      <w:pPr>
        <w:pStyle w:val="Paragraphedeliste"/>
        <w:numPr>
          <w:ilvl w:val="0"/>
          <w:numId w:val="1"/>
        </w:numPr>
        <w:jc w:val="both"/>
        <w:rPr>
          <w:rFonts w:cs="Times New Roman"/>
          <w:highlight w:val="yellow"/>
        </w:rPr>
      </w:pPr>
      <w:r w:rsidRPr="009328C3">
        <w:rPr>
          <w:rFonts w:cs="Times New Roman"/>
          <w:highlight w:val="yellow"/>
        </w:rPr>
        <w:t xml:space="preserve">The Prime Minister of Samoa </w:t>
      </w:r>
      <w:proofErr w:type="spellStart"/>
      <w:r w:rsidR="001D5239" w:rsidRPr="009328C3">
        <w:rPr>
          <w:rFonts w:cs="Times New Roman"/>
          <w:highlight w:val="yellow"/>
        </w:rPr>
        <w:t>Tuilaepa</w:t>
      </w:r>
      <w:proofErr w:type="spellEnd"/>
      <w:r w:rsidR="00905AAD" w:rsidRPr="009328C3">
        <w:rPr>
          <w:rFonts w:cs="Times New Roman"/>
          <w:highlight w:val="yellow"/>
        </w:rPr>
        <w:t xml:space="preserve"> </w:t>
      </w:r>
      <w:proofErr w:type="spellStart"/>
      <w:r w:rsidR="001D5239" w:rsidRPr="009328C3">
        <w:rPr>
          <w:rFonts w:cs="Times New Roman"/>
          <w:highlight w:val="yellow"/>
        </w:rPr>
        <w:t>Malielegaoi</w:t>
      </w:r>
      <w:proofErr w:type="spellEnd"/>
      <w:r w:rsidR="001D5239" w:rsidRPr="009328C3">
        <w:rPr>
          <w:rFonts w:cs="Times New Roman"/>
          <w:highlight w:val="yellow"/>
        </w:rPr>
        <w:t>,</w:t>
      </w:r>
      <w:r w:rsidRPr="009328C3">
        <w:rPr>
          <w:rFonts w:cs="Times New Roman"/>
          <w:highlight w:val="yellow"/>
        </w:rPr>
        <w:t xml:space="preserve"> on behalf of Leaders, </w:t>
      </w:r>
      <w:r w:rsidRPr="009328C3">
        <w:rPr>
          <w:rFonts w:cs="Times New Roman"/>
          <w:b/>
          <w:highlight w:val="yellow"/>
        </w:rPr>
        <w:t>conveyed</w:t>
      </w:r>
      <w:r w:rsidRPr="009328C3">
        <w:rPr>
          <w:rFonts w:cs="Times New Roman"/>
          <w:highlight w:val="yellow"/>
        </w:rPr>
        <w:t xml:space="preserve"> appreciation for the competent Chairmanship of President </w:t>
      </w:r>
      <w:proofErr w:type="spellStart"/>
      <w:r w:rsidRPr="009328C3">
        <w:rPr>
          <w:rFonts w:cs="Times New Roman"/>
          <w:highlight w:val="yellow"/>
        </w:rPr>
        <w:t>Flosse</w:t>
      </w:r>
      <w:proofErr w:type="spellEnd"/>
      <w:r w:rsidRPr="009328C3">
        <w:rPr>
          <w:rFonts w:cs="Times New Roman"/>
          <w:highlight w:val="yellow"/>
        </w:rPr>
        <w:t>.</w:t>
      </w:r>
    </w:p>
    <w:p w:rsidR="00AD7478" w:rsidRPr="00221594" w:rsidRDefault="00AD7478" w:rsidP="00AD7478">
      <w:pPr>
        <w:pStyle w:val="Paragraphedeliste"/>
        <w:rPr>
          <w:rFonts w:cs="Times New Roman"/>
        </w:rPr>
      </w:pPr>
    </w:p>
    <w:p w:rsidR="0027667C" w:rsidRPr="00221594" w:rsidRDefault="0027667C" w:rsidP="0027667C">
      <w:pPr>
        <w:pStyle w:val="Paragraphedeliste"/>
        <w:rPr>
          <w:rFonts w:cs="Times New Roman"/>
        </w:rPr>
      </w:pPr>
    </w:p>
    <w:p w:rsidR="0027667C" w:rsidRPr="00221594" w:rsidRDefault="0027667C" w:rsidP="0027667C">
      <w:pPr>
        <w:jc w:val="both"/>
        <w:rPr>
          <w:rFonts w:cs="Times New Roman"/>
        </w:rPr>
      </w:pPr>
    </w:p>
    <w:sectPr w:rsidR="0027667C" w:rsidRPr="00221594" w:rsidSect="00FB2AD9">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704" w:rsidRDefault="00B35704" w:rsidP="00B335CA">
      <w:pPr>
        <w:spacing w:after="0" w:line="240" w:lineRule="auto"/>
      </w:pPr>
      <w:r>
        <w:separator/>
      </w:r>
    </w:p>
  </w:endnote>
  <w:endnote w:type="continuationSeparator" w:id="0">
    <w:p w:rsidR="00B35704" w:rsidRDefault="00B35704" w:rsidP="00B33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992653"/>
      <w:docPartObj>
        <w:docPartGallery w:val="Page Numbers (Bottom of Page)"/>
        <w:docPartUnique/>
      </w:docPartObj>
    </w:sdtPr>
    <w:sdtEndPr/>
    <w:sdtContent>
      <w:p w:rsidR="003E17AA" w:rsidRDefault="007327E3">
        <w:pPr>
          <w:pStyle w:val="Pieddepage"/>
          <w:jc w:val="center"/>
        </w:pPr>
        <w:r>
          <w:fldChar w:fldCharType="begin"/>
        </w:r>
        <w:r w:rsidR="00201D2E">
          <w:instrText xml:space="preserve"> PAGE   \* MERGEFORMAT </w:instrText>
        </w:r>
        <w:r>
          <w:fldChar w:fldCharType="separate"/>
        </w:r>
        <w:r w:rsidR="009328C3">
          <w:rPr>
            <w:noProof/>
          </w:rPr>
          <w:t>4</w:t>
        </w:r>
        <w:r>
          <w:rPr>
            <w:noProof/>
          </w:rPr>
          <w:fldChar w:fldCharType="end"/>
        </w:r>
      </w:p>
    </w:sdtContent>
  </w:sdt>
  <w:p w:rsidR="003E17AA" w:rsidRDefault="003E17A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704" w:rsidRDefault="00B35704" w:rsidP="00B335CA">
      <w:pPr>
        <w:spacing w:after="0" w:line="240" w:lineRule="auto"/>
      </w:pPr>
      <w:r>
        <w:separator/>
      </w:r>
    </w:p>
  </w:footnote>
  <w:footnote w:type="continuationSeparator" w:id="0">
    <w:p w:rsidR="00B35704" w:rsidRDefault="00B35704" w:rsidP="00B335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EB7D45"/>
    <w:multiLevelType w:val="hybridMultilevel"/>
    <w:tmpl w:val="A508CA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71E6444F"/>
    <w:multiLevelType w:val="hybridMultilevel"/>
    <w:tmpl w:val="3926F6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3E0"/>
    <w:rsid w:val="000022A7"/>
    <w:rsid w:val="00023A3A"/>
    <w:rsid w:val="00042EEE"/>
    <w:rsid w:val="00060E09"/>
    <w:rsid w:val="00074CE8"/>
    <w:rsid w:val="00090382"/>
    <w:rsid w:val="000B2773"/>
    <w:rsid w:val="000C7155"/>
    <w:rsid w:val="000E5F80"/>
    <w:rsid w:val="000F37C1"/>
    <w:rsid w:val="000F6FA1"/>
    <w:rsid w:val="00122108"/>
    <w:rsid w:val="001243E0"/>
    <w:rsid w:val="00162F38"/>
    <w:rsid w:val="00173F22"/>
    <w:rsid w:val="00196117"/>
    <w:rsid w:val="001B3D94"/>
    <w:rsid w:val="001D5239"/>
    <w:rsid w:val="00201D2E"/>
    <w:rsid w:val="00221594"/>
    <w:rsid w:val="00237585"/>
    <w:rsid w:val="00251546"/>
    <w:rsid w:val="0027667C"/>
    <w:rsid w:val="00291229"/>
    <w:rsid w:val="002918B9"/>
    <w:rsid w:val="002C605F"/>
    <w:rsid w:val="002E7931"/>
    <w:rsid w:val="00331427"/>
    <w:rsid w:val="00360112"/>
    <w:rsid w:val="00391FBD"/>
    <w:rsid w:val="003E17AA"/>
    <w:rsid w:val="00407F97"/>
    <w:rsid w:val="00411381"/>
    <w:rsid w:val="00414E9C"/>
    <w:rsid w:val="00434816"/>
    <w:rsid w:val="004467B2"/>
    <w:rsid w:val="00450272"/>
    <w:rsid w:val="00454CC2"/>
    <w:rsid w:val="004728A1"/>
    <w:rsid w:val="00496F8B"/>
    <w:rsid w:val="004F075C"/>
    <w:rsid w:val="00507FE1"/>
    <w:rsid w:val="00553C8D"/>
    <w:rsid w:val="0056503B"/>
    <w:rsid w:val="00587BFE"/>
    <w:rsid w:val="005D5769"/>
    <w:rsid w:val="005E17DE"/>
    <w:rsid w:val="00600F60"/>
    <w:rsid w:val="0060299D"/>
    <w:rsid w:val="006133B9"/>
    <w:rsid w:val="006140CB"/>
    <w:rsid w:val="006241CD"/>
    <w:rsid w:val="006438BF"/>
    <w:rsid w:val="00654174"/>
    <w:rsid w:val="006B4B8C"/>
    <w:rsid w:val="007145BD"/>
    <w:rsid w:val="007175E4"/>
    <w:rsid w:val="007327E3"/>
    <w:rsid w:val="00757226"/>
    <w:rsid w:val="007572D0"/>
    <w:rsid w:val="00787129"/>
    <w:rsid w:val="007876C4"/>
    <w:rsid w:val="007D23D7"/>
    <w:rsid w:val="00801F32"/>
    <w:rsid w:val="00804D8C"/>
    <w:rsid w:val="00806156"/>
    <w:rsid w:val="00807CAB"/>
    <w:rsid w:val="00895C60"/>
    <w:rsid w:val="008A0B55"/>
    <w:rsid w:val="008D0972"/>
    <w:rsid w:val="008D4549"/>
    <w:rsid w:val="008D6599"/>
    <w:rsid w:val="008E5AF2"/>
    <w:rsid w:val="00905AAD"/>
    <w:rsid w:val="009328C3"/>
    <w:rsid w:val="00973B9E"/>
    <w:rsid w:val="00990851"/>
    <w:rsid w:val="009B3112"/>
    <w:rsid w:val="009E228A"/>
    <w:rsid w:val="009E6907"/>
    <w:rsid w:val="00A118A2"/>
    <w:rsid w:val="00A17D7D"/>
    <w:rsid w:val="00A30CBC"/>
    <w:rsid w:val="00A666FF"/>
    <w:rsid w:val="00A705AC"/>
    <w:rsid w:val="00A86D0C"/>
    <w:rsid w:val="00A93A7D"/>
    <w:rsid w:val="00A97089"/>
    <w:rsid w:val="00AD7478"/>
    <w:rsid w:val="00AD75C4"/>
    <w:rsid w:val="00AF4C18"/>
    <w:rsid w:val="00B26BA6"/>
    <w:rsid w:val="00B335CA"/>
    <w:rsid w:val="00B35704"/>
    <w:rsid w:val="00B5479B"/>
    <w:rsid w:val="00B7676C"/>
    <w:rsid w:val="00BB5501"/>
    <w:rsid w:val="00BD625C"/>
    <w:rsid w:val="00C47457"/>
    <w:rsid w:val="00C538E5"/>
    <w:rsid w:val="00C53A28"/>
    <w:rsid w:val="00C6798A"/>
    <w:rsid w:val="00C932D4"/>
    <w:rsid w:val="00CA301B"/>
    <w:rsid w:val="00D71A9F"/>
    <w:rsid w:val="00DA6A32"/>
    <w:rsid w:val="00DC1613"/>
    <w:rsid w:val="00DE7490"/>
    <w:rsid w:val="00DF69D8"/>
    <w:rsid w:val="00E27248"/>
    <w:rsid w:val="00EA22ED"/>
    <w:rsid w:val="00EA5C5D"/>
    <w:rsid w:val="00EE43D8"/>
    <w:rsid w:val="00EF0461"/>
    <w:rsid w:val="00F0788A"/>
    <w:rsid w:val="00F21017"/>
    <w:rsid w:val="00F47665"/>
    <w:rsid w:val="00FB2AD9"/>
    <w:rsid w:val="00FB58C7"/>
    <w:rsid w:val="00FD5936"/>
    <w:rsid w:val="00FE4ED1"/>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AD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3A3A"/>
    <w:pPr>
      <w:ind w:left="720"/>
      <w:contextualSpacing/>
    </w:pPr>
  </w:style>
  <w:style w:type="character" w:styleId="Accentuation">
    <w:name w:val="Emphasis"/>
    <w:basedOn w:val="Policepardfaut"/>
    <w:uiPriority w:val="20"/>
    <w:qFormat/>
    <w:rsid w:val="00C53A28"/>
    <w:rPr>
      <w:b/>
      <w:bCs/>
      <w:i w:val="0"/>
      <w:iCs w:val="0"/>
    </w:rPr>
  </w:style>
  <w:style w:type="character" w:customStyle="1" w:styleId="st">
    <w:name w:val="st"/>
    <w:basedOn w:val="Policepardfaut"/>
    <w:rsid w:val="00C53A28"/>
  </w:style>
  <w:style w:type="character" w:styleId="Marquedecommentaire">
    <w:name w:val="annotation reference"/>
    <w:basedOn w:val="Policepardfaut"/>
    <w:uiPriority w:val="99"/>
    <w:semiHidden/>
    <w:unhideWhenUsed/>
    <w:rsid w:val="00600F60"/>
    <w:rPr>
      <w:sz w:val="16"/>
      <w:szCs w:val="16"/>
    </w:rPr>
  </w:style>
  <w:style w:type="paragraph" w:styleId="Commentaire">
    <w:name w:val="annotation text"/>
    <w:basedOn w:val="Normal"/>
    <w:link w:val="CommentaireCar"/>
    <w:uiPriority w:val="99"/>
    <w:semiHidden/>
    <w:unhideWhenUsed/>
    <w:rsid w:val="00600F60"/>
    <w:pPr>
      <w:spacing w:line="240" w:lineRule="auto"/>
    </w:pPr>
    <w:rPr>
      <w:sz w:val="20"/>
      <w:szCs w:val="20"/>
    </w:rPr>
  </w:style>
  <w:style w:type="character" w:customStyle="1" w:styleId="CommentaireCar">
    <w:name w:val="Commentaire Car"/>
    <w:basedOn w:val="Policepardfaut"/>
    <w:link w:val="Commentaire"/>
    <w:uiPriority w:val="99"/>
    <w:semiHidden/>
    <w:rsid w:val="00600F60"/>
    <w:rPr>
      <w:sz w:val="20"/>
      <w:szCs w:val="20"/>
    </w:rPr>
  </w:style>
  <w:style w:type="paragraph" w:styleId="Objetducommentaire">
    <w:name w:val="annotation subject"/>
    <w:basedOn w:val="Commentaire"/>
    <w:next w:val="Commentaire"/>
    <w:link w:val="ObjetducommentaireCar"/>
    <w:uiPriority w:val="99"/>
    <w:semiHidden/>
    <w:unhideWhenUsed/>
    <w:rsid w:val="00600F60"/>
    <w:rPr>
      <w:b/>
      <w:bCs/>
    </w:rPr>
  </w:style>
  <w:style w:type="character" w:customStyle="1" w:styleId="ObjetducommentaireCar">
    <w:name w:val="Objet du commentaire Car"/>
    <w:basedOn w:val="CommentaireCar"/>
    <w:link w:val="Objetducommentaire"/>
    <w:uiPriority w:val="99"/>
    <w:semiHidden/>
    <w:rsid w:val="00600F60"/>
    <w:rPr>
      <w:b/>
      <w:bCs/>
      <w:sz w:val="20"/>
      <w:szCs w:val="20"/>
    </w:rPr>
  </w:style>
  <w:style w:type="paragraph" w:styleId="Textedebulles">
    <w:name w:val="Balloon Text"/>
    <w:basedOn w:val="Normal"/>
    <w:link w:val="TextedebullesCar"/>
    <w:uiPriority w:val="99"/>
    <w:semiHidden/>
    <w:unhideWhenUsed/>
    <w:rsid w:val="00600F6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00F60"/>
    <w:rPr>
      <w:rFonts w:ascii="Tahoma" w:hAnsi="Tahoma" w:cs="Tahoma"/>
      <w:sz w:val="16"/>
      <w:szCs w:val="16"/>
    </w:rPr>
  </w:style>
  <w:style w:type="paragraph" w:styleId="En-tte">
    <w:name w:val="header"/>
    <w:basedOn w:val="Normal"/>
    <w:link w:val="En-tteCar"/>
    <w:uiPriority w:val="99"/>
    <w:semiHidden/>
    <w:unhideWhenUsed/>
    <w:rsid w:val="00B335CA"/>
    <w:pPr>
      <w:tabs>
        <w:tab w:val="center" w:pos="4513"/>
        <w:tab w:val="right" w:pos="9026"/>
      </w:tabs>
      <w:spacing w:after="0" w:line="240" w:lineRule="auto"/>
    </w:pPr>
  </w:style>
  <w:style w:type="character" w:customStyle="1" w:styleId="En-tteCar">
    <w:name w:val="En-tête Car"/>
    <w:basedOn w:val="Policepardfaut"/>
    <w:link w:val="En-tte"/>
    <w:uiPriority w:val="99"/>
    <w:semiHidden/>
    <w:rsid w:val="00B335CA"/>
  </w:style>
  <w:style w:type="paragraph" w:styleId="Pieddepage">
    <w:name w:val="footer"/>
    <w:basedOn w:val="Normal"/>
    <w:link w:val="PieddepageCar"/>
    <w:uiPriority w:val="99"/>
    <w:unhideWhenUsed/>
    <w:rsid w:val="00B335CA"/>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B335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AD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3A3A"/>
    <w:pPr>
      <w:ind w:left="720"/>
      <w:contextualSpacing/>
    </w:pPr>
  </w:style>
  <w:style w:type="character" w:styleId="Accentuation">
    <w:name w:val="Emphasis"/>
    <w:basedOn w:val="Policepardfaut"/>
    <w:uiPriority w:val="20"/>
    <w:qFormat/>
    <w:rsid w:val="00C53A28"/>
    <w:rPr>
      <w:b/>
      <w:bCs/>
      <w:i w:val="0"/>
      <w:iCs w:val="0"/>
    </w:rPr>
  </w:style>
  <w:style w:type="character" w:customStyle="1" w:styleId="st">
    <w:name w:val="st"/>
    <w:basedOn w:val="Policepardfaut"/>
    <w:rsid w:val="00C53A28"/>
  </w:style>
  <w:style w:type="character" w:styleId="Marquedecommentaire">
    <w:name w:val="annotation reference"/>
    <w:basedOn w:val="Policepardfaut"/>
    <w:uiPriority w:val="99"/>
    <w:semiHidden/>
    <w:unhideWhenUsed/>
    <w:rsid w:val="00600F60"/>
    <w:rPr>
      <w:sz w:val="16"/>
      <w:szCs w:val="16"/>
    </w:rPr>
  </w:style>
  <w:style w:type="paragraph" w:styleId="Commentaire">
    <w:name w:val="annotation text"/>
    <w:basedOn w:val="Normal"/>
    <w:link w:val="CommentaireCar"/>
    <w:uiPriority w:val="99"/>
    <w:semiHidden/>
    <w:unhideWhenUsed/>
    <w:rsid w:val="00600F60"/>
    <w:pPr>
      <w:spacing w:line="240" w:lineRule="auto"/>
    </w:pPr>
    <w:rPr>
      <w:sz w:val="20"/>
      <w:szCs w:val="20"/>
    </w:rPr>
  </w:style>
  <w:style w:type="character" w:customStyle="1" w:styleId="CommentaireCar">
    <w:name w:val="Commentaire Car"/>
    <w:basedOn w:val="Policepardfaut"/>
    <w:link w:val="Commentaire"/>
    <w:uiPriority w:val="99"/>
    <w:semiHidden/>
    <w:rsid w:val="00600F60"/>
    <w:rPr>
      <w:sz w:val="20"/>
      <w:szCs w:val="20"/>
    </w:rPr>
  </w:style>
  <w:style w:type="paragraph" w:styleId="Objetducommentaire">
    <w:name w:val="annotation subject"/>
    <w:basedOn w:val="Commentaire"/>
    <w:next w:val="Commentaire"/>
    <w:link w:val="ObjetducommentaireCar"/>
    <w:uiPriority w:val="99"/>
    <w:semiHidden/>
    <w:unhideWhenUsed/>
    <w:rsid w:val="00600F60"/>
    <w:rPr>
      <w:b/>
      <w:bCs/>
    </w:rPr>
  </w:style>
  <w:style w:type="character" w:customStyle="1" w:styleId="ObjetducommentaireCar">
    <w:name w:val="Objet du commentaire Car"/>
    <w:basedOn w:val="CommentaireCar"/>
    <w:link w:val="Objetducommentaire"/>
    <w:uiPriority w:val="99"/>
    <w:semiHidden/>
    <w:rsid w:val="00600F60"/>
    <w:rPr>
      <w:b/>
      <w:bCs/>
      <w:sz w:val="20"/>
      <w:szCs w:val="20"/>
    </w:rPr>
  </w:style>
  <w:style w:type="paragraph" w:styleId="Textedebulles">
    <w:name w:val="Balloon Text"/>
    <w:basedOn w:val="Normal"/>
    <w:link w:val="TextedebullesCar"/>
    <w:uiPriority w:val="99"/>
    <w:semiHidden/>
    <w:unhideWhenUsed/>
    <w:rsid w:val="00600F6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00F60"/>
    <w:rPr>
      <w:rFonts w:ascii="Tahoma" w:hAnsi="Tahoma" w:cs="Tahoma"/>
      <w:sz w:val="16"/>
      <w:szCs w:val="16"/>
    </w:rPr>
  </w:style>
  <w:style w:type="paragraph" w:styleId="En-tte">
    <w:name w:val="header"/>
    <w:basedOn w:val="Normal"/>
    <w:link w:val="En-tteCar"/>
    <w:uiPriority w:val="99"/>
    <w:semiHidden/>
    <w:unhideWhenUsed/>
    <w:rsid w:val="00B335CA"/>
    <w:pPr>
      <w:tabs>
        <w:tab w:val="center" w:pos="4513"/>
        <w:tab w:val="right" w:pos="9026"/>
      </w:tabs>
      <w:spacing w:after="0" w:line="240" w:lineRule="auto"/>
    </w:pPr>
  </w:style>
  <w:style w:type="character" w:customStyle="1" w:styleId="En-tteCar">
    <w:name w:val="En-tête Car"/>
    <w:basedOn w:val="Policepardfaut"/>
    <w:link w:val="En-tte"/>
    <w:uiPriority w:val="99"/>
    <w:semiHidden/>
    <w:rsid w:val="00B335CA"/>
  </w:style>
  <w:style w:type="paragraph" w:styleId="Pieddepage">
    <w:name w:val="footer"/>
    <w:basedOn w:val="Normal"/>
    <w:link w:val="PieddepageCar"/>
    <w:uiPriority w:val="99"/>
    <w:unhideWhenUsed/>
    <w:rsid w:val="00B335CA"/>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B33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213162">
      <w:bodyDiv w:val="1"/>
      <w:marLeft w:val="0"/>
      <w:marRight w:val="0"/>
      <w:marTop w:val="0"/>
      <w:marBottom w:val="0"/>
      <w:divBdr>
        <w:top w:val="none" w:sz="0" w:space="0" w:color="auto"/>
        <w:left w:val="none" w:sz="0" w:space="0" w:color="auto"/>
        <w:bottom w:val="none" w:sz="0" w:space="0" w:color="auto"/>
        <w:right w:val="none" w:sz="0" w:space="0" w:color="auto"/>
      </w:divBdr>
    </w:div>
    <w:div w:id="150689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1231</Words>
  <Characters>6776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Tasha Shon</dc:creator>
  <cp:lastModifiedBy>Eric</cp:lastModifiedBy>
  <cp:revision>3</cp:revision>
  <dcterms:created xsi:type="dcterms:W3CDTF">2013-08-31T06:06:00Z</dcterms:created>
  <dcterms:modified xsi:type="dcterms:W3CDTF">2013-08-31T06:12:00Z</dcterms:modified>
</cp:coreProperties>
</file>